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E3BC0" w14:textId="77777777" w:rsidR="00BA0D6E" w:rsidRDefault="00BA0D6E" w:rsidP="00837DC9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INSTRUKCJA WYPEŁNIANIA WNIOSKU</w:t>
      </w:r>
    </w:p>
    <w:p w14:paraId="67B735C6" w14:textId="74AD79E8" w:rsidR="009D771E" w:rsidRDefault="00BA0D6E" w:rsidP="00837DC9">
      <w:pPr>
        <w:spacing w:after="0" w:line="276" w:lineRule="auto"/>
        <w:jc w:val="both"/>
        <w:rPr>
          <w:b/>
        </w:rPr>
      </w:pPr>
      <w:r>
        <w:rPr>
          <w:b/>
          <w:bCs/>
          <w:sz w:val="28"/>
          <w:szCs w:val="28"/>
        </w:rPr>
        <w:t xml:space="preserve">o dofinansowanie </w:t>
      </w:r>
      <w:r w:rsidR="007960EF">
        <w:rPr>
          <w:b/>
          <w:bCs/>
          <w:sz w:val="28"/>
          <w:szCs w:val="28"/>
        </w:rPr>
        <w:t xml:space="preserve">w formie dotacji, </w:t>
      </w:r>
      <w:r>
        <w:rPr>
          <w:b/>
          <w:bCs/>
          <w:sz w:val="28"/>
          <w:szCs w:val="28"/>
        </w:rPr>
        <w:t xml:space="preserve">w ramach </w:t>
      </w:r>
      <w:r w:rsidR="00E43B67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 xml:space="preserve">rogramu </w:t>
      </w:r>
      <w:r w:rsidR="00E43B67">
        <w:rPr>
          <w:b/>
          <w:bCs/>
          <w:sz w:val="28"/>
          <w:szCs w:val="28"/>
        </w:rPr>
        <w:t>p</w:t>
      </w:r>
      <w:r w:rsidR="000B449B">
        <w:rPr>
          <w:b/>
          <w:bCs/>
          <w:sz w:val="28"/>
          <w:szCs w:val="28"/>
        </w:rPr>
        <w:t xml:space="preserve">riorytetowego </w:t>
      </w:r>
      <w:r w:rsidR="00E43B67">
        <w:rPr>
          <w:b/>
          <w:bCs/>
          <w:sz w:val="28"/>
          <w:szCs w:val="28"/>
        </w:rPr>
        <w:t>„</w:t>
      </w:r>
      <w:r>
        <w:rPr>
          <w:b/>
          <w:bCs/>
          <w:sz w:val="28"/>
          <w:szCs w:val="28"/>
        </w:rPr>
        <w:t>Czyste Powietrze</w:t>
      </w:r>
      <w:r w:rsidR="00E43B67">
        <w:rPr>
          <w:b/>
          <w:bCs/>
          <w:sz w:val="28"/>
          <w:szCs w:val="28"/>
        </w:rPr>
        <w:t>”</w:t>
      </w:r>
      <w:r w:rsidR="005B7168">
        <w:rPr>
          <w:b/>
          <w:bCs/>
          <w:sz w:val="28"/>
          <w:szCs w:val="28"/>
        </w:rPr>
        <w:t>,</w:t>
      </w:r>
      <w:r w:rsidR="005B7168" w:rsidRPr="005B7168">
        <w:rPr>
          <w:b/>
          <w:bCs/>
          <w:sz w:val="28"/>
          <w:szCs w:val="28"/>
        </w:rPr>
        <w:t xml:space="preserve"> </w:t>
      </w:r>
      <w:r w:rsidR="005B7168">
        <w:rPr>
          <w:b/>
          <w:bCs/>
          <w:sz w:val="28"/>
          <w:szCs w:val="28"/>
        </w:rPr>
        <w:t xml:space="preserve">dostępnego na </w:t>
      </w:r>
      <w:r w:rsidR="00381E32">
        <w:rPr>
          <w:b/>
          <w:bCs/>
          <w:sz w:val="28"/>
          <w:szCs w:val="28"/>
        </w:rPr>
        <w:t>P</w:t>
      </w:r>
      <w:r w:rsidR="005B7168">
        <w:rPr>
          <w:b/>
          <w:bCs/>
          <w:sz w:val="28"/>
          <w:szCs w:val="28"/>
        </w:rPr>
        <w:t>ortalu Beneficjenta, na stronach internetowych wfośigw</w:t>
      </w:r>
    </w:p>
    <w:p w14:paraId="7A96E509" w14:textId="77777777" w:rsidR="00FD69C6" w:rsidRPr="00B313C9" w:rsidRDefault="00FD69C6">
      <w:pPr>
        <w:spacing w:after="0" w:line="276" w:lineRule="auto"/>
        <w:ind w:left="993" w:hanging="284"/>
        <w:jc w:val="both"/>
        <w:rPr>
          <w:b/>
          <w:u w:val="single"/>
        </w:rPr>
      </w:pPr>
    </w:p>
    <w:p w14:paraId="09DD90FF" w14:textId="77777777" w:rsidR="00FD69C6" w:rsidRDefault="003D1E49">
      <w:pPr>
        <w:spacing w:after="0" w:line="276" w:lineRule="auto"/>
        <w:jc w:val="both"/>
        <w:rPr>
          <w:b/>
          <w:sz w:val="24"/>
          <w:szCs w:val="24"/>
        </w:rPr>
      </w:pPr>
      <w:r w:rsidRPr="00B313C9">
        <w:rPr>
          <w:b/>
          <w:sz w:val="24"/>
          <w:szCs w:val="24"/>
        </w:rPr>
        <w:t>ZALECENIA OGÓLNE</w:t>
      </w:r>
    </w:p>
    <w:p w14:paraId="14102A88" w14:textId="77777777" w:rsidR="00625134" w:rsidRDefault="00625134">
      <w:pPr>
        <w:pStyle w:val="Akapitzlist"/>
        <w:numPr>
          <w:ilvl w:val="0"/>
          <w:numId w:val="163"/>
        </w:numPr>
        <w:jc w:val="both"/>
      </w:pPr>
      <w:r>
        <w:t>P</w:t>
      </w:r>
      <w:r w:rsidRPr="00C35FAE">
        <w:t xml:space="preserve">rzed rozpoczęciem wypełniania formularza wniosku o dofinansowanie należy </w:t>
      </w:r>
      <w:r w:rsidRPr="001D3515">
        <w:t xml:space="preserve">zapoznać się </w:t>
      </w:r>
      <w:r w:rsidR="00C35FAE">
        <w:br/>
      </w:r>
      <w:r w:rsidRPr="001D3515">
        <w:t xml:space="preserve">z treścią </w:t>
      </w:r>
      <w:r w:rsidR="00F653D4">
        <w:t>P</w:t>
      </w:r>
      <w:r w:rsidRPr="001D3515">
        <w:t xml:space="preserve">rogramu </w:t>
      </w:r>
      <w:r w:rsidR="00F653D4">
        <w:t>P</w:t>
      </w:r>
      <w:r w:rsidR="00080AB2" w:rsidRPr="001D3515">
        <w:t>riorytetowego</w:t>
      </w:r>
      <w:r w:rsidRPr="001D3515">
        <w:t xml:space="preserve"> </w:t>
      </w:r>
      <w:r w:rsidR="00F653D4">
        <w:t>C</w:t>
      </w:r>
      <w:r w:rsidRPr="001D3515">
        <w:t xml:space="preserve">zyste </w:t>
      </w:r>
      <w:r w:rsidR="00F653D4">
        <w:t>P</w:t>
      </w:r>
      <w:r w:rsidRPr="001D3515">
        <w:t>owietrze</w:t>
      </w:r>
      <w:r w:rsidR="00F653D4">
        <w:t>.</w:t>
      </w:r>
    </w:p>
    <w:p w14:paraId="4B3C571B" w14:textId="77777777" w:rsidR="00625134" w:rsidRDefault="00C030C6">
      <w:pPr>
        <w:pStyle w:val="Akapitzlist"/>
        <w:numPr>
          <w:ilvl w:val="0"/>
          <w:numId w:val="163"/>
        </w:numPr>
        <w:jc w:val="both"/>
      </w:pPr>
      <w:r w:rsidRPr="006F2EF2">
        <w:t xml:space="preserve">We wniosku </w:t>
      </w:r>
      <w:r w:rsidR="00940C77">
        <w:t xml:space="preserve">o dofinansowanie przedsięwzięcia </w:t>
      </w:r>
      <w:r w:rsidR="00CA68F3" w:rsidRPr="006F2EF2">
        <w:t>(część A, B</w:t>
      </w:r>
      <w:r w:rsidR="00941446" w:rsidRPr="006F2EF2">
        <w:t>, C, D, E,</w:t>
      </w:r>
      <w:r w:rsidR="00F8012D" w:rsidRPr="006F2EF2">
        <w:t xml:space="preserve"> F</w:t>
      </w:r>
      <w:r w:rsidR="0079037A" w:rsidRPr="006F2EF2">
        <w:t>,</w:t>
      </w:r>
      <w:r w:rsidR="00CA68F3" w:rsidRPr="006F2EF2">
        <w:t xml:space="preserve">) </w:t>
      </w:r>
      <w:r w:rsidRPr="00CE3700">
        <w:rPr>
          <w:u w:val="single"/>
        </w:rPr>
        <w:t xml:space="preserve">należy wypełnić wszystkie </w:t>
      </w:r>
      <w:r w:rsidR="00426C49" w:rsidRPr="00CE3700">
        <w:rPr>
          <w:u w:val="single"/>
        </w:rPr>
        <w:t>zielone</w:t>
      </w:r>
      <w:r w:rsidR="00CA68F3" w:rsidRPr="00CE3700">
        <w:rPr>
          <w:u w:val="single"/>
        </w:rPr>
        <w:t xml:space="preserve"> </w:t>
      </w:r>
      <w:r w:rsidRPr="00CE3700">
        <w:rPr>
          <w:u w:val="single"/>
        </w:rPr>
        <w:t>pola</w:t>
      </w:r>
      <w:r w:rsidR="006B615E">
        <w:t>.</w:t>
      </w:r>
    </w:p>
    <w:p w14:paraId="64E68D62" w14:textId="77777777" w:rsidR="00625134" w:rsidRDefault="00396431">
      <w:pPr>
        <w:pStyle w:val="Akapitzlist"/>
        <w:numPr>
          <w:ilvl w:val="0"/>
          <w:numId w:val="163"/>
        </w:numPr>
        <w:jc w:val="both"/>
      </w:pPr>
      <w:r w:rsidRPr="006F2EF2">
        <w:t>Informacje zawarte w formularzu powinny być aktualne i zgodne ze stanem faktycznym.</w:t>
      </w:r>
    </w:p>
    <w:p w14:paraId="7BCADBFD" w14:textId="090EDA3B" w:rsidR="002307ED" w:rsidRPr="009A60FE" w:rsidRDefault="003D1E49" w:rsidP="009A60FE">
      <w:pPr>
        <w:ind w:left="360"/>
        <w:jc w:val="both"/>
        <w:rPr>
          <w:b/>
          <w:u w:val="single"/>
        </w:rPr>
      </w:pPr>
      <w:r w:rsidRPr="009A60FE">
        <w:rPr>
          <w:b/>
          <w:bCs/>
        </w:rPr>
        <w:t>Zaleca się wypełni</w:t>
      </w:r>
      <w:r w:rsidR="0073002E" w:rsidRPr="009A60FE">
        <w:rPr>
          <w:b/>
          <w:bCs/>
        </w:rPr>
        <w:t>anie</w:t>
      </w:r>
      <w:r w:rsidRPr="009A60FE">
        <w:rPr>
          <w:b/>
          <w:bCs/>
        </w:rPr>
        <w:t xml:space="preserve"> formularz</w:t>
      </w:r>
      <w:r w:rsidR="0073002E" w:rsidRPr="009A60FE">
        <w:rPr>
          <w:b/>
          <w:bCs/>
        </w:rPr>
        <w:t>a</w:t>
      </w:r>
      <w:r w:rsidRPr="009A60FE">
        <w:rPr>
          <w:b/>
          <w:bCs/>
        </w:rPr>
        <w:t xml:space="preserve"> w ustalonej kolejności zgodnie z numeracją pól.</w:t>
      </w:r>
    </w:p>
    <w:p w14:paraId="30666EA0" w14:textId="298C2771" w:rsidR="0073002E" w:rsidRDefault="002B3F08" w:rsidP="00E63665">
      <w:pPr>
        <w:spacing w:line="276" w:lineRule="auto"/>
        <w:jc w:val="both"/>
        <w:rPr>
          <w:u w:val="single"/>
        </w:rPr>
      </w:pPr>
      <w:r w:rsidRPr="00DE0EB9">
        <w:rPr>
          <w:b/>
          <w:u w:val="single"/>
        </w:rPr>
        <w:t xml:space="preserve">Uwaga! </w:t>
      </w:r>
      <w:r w:rsidR="0073002E" w:rsidRPr="00DE0EB9">
        <w:rPr>
          <w:u w:val="single"/>
        </w:rPr>
        <w:t xml:space="preserve">Formularz wniosku </w:t>
      </w:r>
      <w:r w:rsidR="00080AB2" w:rsidRPr="00DE0EB9">
        <w:rPr>
          <w:u w:val="single"/>
        </w:rPr>
        <w:t>zawiera</w:t>
      </w:r>
      <w:r w:rsidR="00080AB2" w:rsidRPr="00DE0EB9">
        <w:rPr>
          <w:b/>
          <w:u w:val="single"/>
        </w:rPr>
        <w:t xml:space="preserve"> </w:t>
      </w:r>
      <w:r w:rsidR="00080AB2" w:rsidRPr="00DE0EB9">
        <w:rPr>
          <w:u w:val="single"/>
        </w:rPr>
        <w:t>okno</w:t>
      </w:r>
      <w:r w:rsidR="007469FF" w:rsidRPr="00DE0EB9">
        <w:rPr>
          <w:u w:val="single"/>
        </w:rPr>
        <w:t xml:space="preserve"> </w:t>
      </w:r>
      <w:r w:rsidR="00AF3623">
        <w:rPr>
          <w:u w:val="single"/>
        </w:rPr>
        <w:t xml:space="preserve">o nazwie </w:t>
      </w:r>
      <w:r w:rsidR="007469FF" w:rsidRPr="00DE0EB9">
        <w:rPr>
          <w:u w:val="single"/>
        </w:rPr>
        <w:t xml:space="preserve">„Pomoc dla beneficjenta dot. </w:t>
      </w:r>
      <w:r w:rsidR="00497574" w:rsidRPr="00DE0EB9">
        <w:rPr>
          <w:u w:val="single"/>
        </w:rPr>
        <w:t>p</w:t>
      </w:r>
      <w:r w:rsidR="007469FF" w:rsidRPr="00DE0EB9">
        <w:rPr>
          <w:u w:val="single"/>
        </w:rPr>
        <w:t>ól wniosku. Przeczytaj przed wypełnieniem”</w:t>
      </w:r>
      <w:r w:rsidR="007469FF" w:rsidRPr="002307ED">
        <w:rPr>
          <w:u w:val="single"/>
        </w:rPr>
        <w:t xml:space="preserve"> </w:t>
      </w:r>
      <w:r w:rsidR="00AF3623">
        <w:rPr>
          <w:u w:val="single"/>
        </w:rPr>
        <w:t>okno to po otwarciu zawiera objaśnienia dotyczące rodzajów pól zawartych we wniosku.</w:t>
      </w:r>
    </w:p>
    <w:p w14:paraId="51986A1D" w14:textId="69A06FC2" w:rsidR="000634AE" w:rsidRPr="005D761C" w:rsidRDefault="000634AE" w:rsidP="000634AE">
      <w:pPr>
        <w:jc w:val="both"/>
        <w:rPr>
          <w:iCs/>
        </w:rPr>
      </w:pPr>
      <w:r w:rsidRPr="00655FBE">
        <w:rPr>
          <w:b/>
          <w:iCs/>
        </w:rPr>
        <w:t>Uwaga!</w:t>
      </w:r>
      <w:r w:rsidRPr="00655FBE">
        <w:rPr>
          <w:iCs/>
        </w:rPr>
        <w:t xml:space="preserve"> , </w:t>
      </w:r>
      <w:r w:rsidR="001B2CA8" w:rsidRPr="00655FBE">
        <w:rPr>
          <w:iCs/>
        </w:rPr>
        <w:t>P</w:t>
      </w:r>
      <w:r w:rsidRPr="00655FBE">
        <w:rPr>
          <w:iCs/>
        </w:rPr>
        <w:t xml:space="preserve">odczas rejestracji / logowania do konta </w:t>
      </w:r>
      <w:r w:rsidR="001B2CA8" w:rsidRPr="00655FBE">
        <w:rPr>
          <w:iCs/>
        </w:rPr>
        <w:t xml:space="preserve">na Portalu Beneficjenta </w:t>
      </w:r>
      <w:r w:rsidRPr="00655FBE">
        <w:rPr>
          <w:iCs/>
        </w:rPr>
        <w:t xml:space="preserve">należy </w:t>
      </w:r>
      <w:r w:rsidR="001B2CA8" w:rsidRPr="00655FBE">
        <w:rPr>
          <w:iCs/>
        </w:rPr>
        <w:t xml:space="preserve">zawsze </w:t>
      </w:r>
      <w:r w:rsidRPr="00655FBE">
        <w:rPr>
          <w:iCs/>
        </w:rPr>
        <w:t>podać dane Wnioskodawcy</w:t>
      </w:r>
      <w:r w:rsidR="001B2CA8" w:rsidRPr="00655FBE">
        <w:rPr>
          <w:iCs/>
        </w:rPr>
        <w:t xml:space="preserve"> nawet jeżeli Wniosek składany jest przez pełnomocnika. W</w:t>
      </w:r>
      <w:r w:rsidRPr="00655FBE">
        <w:rPr>
          <w:iCs/>
        </w:rPr>
        <w:t xml:space="preserve">e Wniosku </w:t>
      </w:r>
      <w:r w:rsidR="001B2CA8" w:rsidRPr="00655FBE">
        <w:rPr>
          <w:iCs/>
        </w:rPr>
        <w:t xml:space="preserve">przewidziano wpisanie danych adresowych pełnomocnika </w:t>
      </w:r>
      <w:r w:rsidRPr="00655FBE">
        <w:rPr>
          <w:iCs/>
        </w:rPr>
        <w:t xml:space="preserve">w </w:t>
      </w:r>
      <w:r w:rsidR="001B2CA8" w:rsidRPr="00655FBE">
        <w:rPr>
          <w:iCs/>
        </w:rPr>
        <w:t xml:space="preserve">polu A.1.6 „adres email” oraz w </w:t>
      </w:r>
      <w:r w:rsidRPr="00655FBE">
        <w:rPr>
          <w:iCs/>
        </w:rPr>
        <w:t>części „Adres do korespondencji”.</w:t>
      </w:r>
    </w:p>
    <w:p w14:paraId="00D1E0B6" w14:textId="77777777" w:rsidR="000634AE" w:rsidRPr="00625134" w:rsidRDefault="000634AE" w:rsidP="00E63665">
      <w:pPr>
        <w:spacing w:line="276" w:lineRule="auto"/>
        <w:jc w:val="both"/>
        <w:rPr>
          <w:rFonts w:cs="Times New Roman"/>
        </w:rPr>
      </w:pPr>
    </w:p>
    <w:p w14:paraId="64AEB163" w14:textId="77777777" w:rsidR="0073002E" w:rsidRDefault="0073002E">
      <w:pPr>
        <w:spacing w:after="0" w:line="276" w:lineRule="auto"/>
        <w:jc w:val="both"/>
        <w:rPr>
          <w:b/>
          <w:sz w:val="24"/>
          <w:szCs w:val="24"/>
        </w:rPr>
      </w:pPr>
      <w:r w:rsidRPr="0073002E">
        <w:rPr>
          <w:b/>
          <w:sz w:val="24"/>
          <w:szCs w:val="24"/>
        </w:rPr>
        <w:t xml:space="preserve">INSTRUKCJA WYPEŁNIANIA POSZCZEGÓLNYCH CZEŚCI WNIOSKU </w:t>
      </w:r>
    </w:p>
    <w:p w14:paraId="1CD804D3" w14:textId="77777777" w:rsidR="00317D64" w:rsidRPr="00837DC9" w:rsidRDefault="00317D64">
      <w:pPr>
        <w:spacing w:after="0" w:line="276" w:lineRule="auto"/>
        <w:jc w:val="both"/>
        <w:rPr>
          <w:b/>
        </w:rPr>
      </w:pPr>
      <w:r w:rsidRPr="00560CC8">
        <w:rPr>
          <w:b/>
        </w:rPr>
        <w:t xml:space="preserve">INFORMACJE WSTĘPNE </w:t>
      </w:r>
    </w:p>
    <w:p w14:paraId="263DCEAC" w14:textId="77777777" w:rsidR="00317D64" w:rsidRPr="00837DC9" w:rsidRDefault="00317D64">
      <w:pPr>
        <w:spacing w:after="0" w:line="276" w:lineRule="auto"/>
        <w:jc w:val="both"/>
      </w:pPr>
    </w:p>
    <w:p w14:paraId="2C2E62EB" w14:textId="77777777" w:rsidR="004D4F04" w:rsidRDefault="00C35FAE">
      <w:pPr>
        <w:spacing w:after="0" w:line="276" w:lineRule="auto"/>
        <w:jc w:val="both"/>
      </w:pPr>
      <w:r>
        <w:rPr>
          <w:b/>
        </w:rPr>
        <w:t>P</w:t>
      </w:r>
      <w:r w:rsidRPr="00B313C9">
        <w:rPr>
          <w:b/>
        </w:rPr>
        <w:t>ole nr 3</w:t>
      </w:r>
      <w:r>
        <w:t xml:space="preserve">. - </w:t>
      </w:r>
      <w:r w:rsidR="00E40FB7">
        <w:t>Należy zaznaczyć jedną z opcji</w:t>
      </w:r>
      <w:r w:rsidR="009D67BC">
        <w:t xml:space="preserve"> </w:t>
      </w:r>
      <w:r w:rsidR="009D67BC" w:rsidRPr="00062D01">
        <w:t>(pole obowiązkowe)</w:t>
      </w:r>
      <w:r w:rsidR="00E40FB7" w:rsidRPr="009D67BC">
        <w:t>:</w:t>
      </w:r>
    </w:p>
    <w:p w14:paraId="0A95A153" w14:textId="77777777" w:rsidR="004D4F04" w:rsidRDefault="004D4F04">
      <w:pPr>
        <w:spacing w:after="0" w:line="276" w:lineRule="auto"/>
        <w:jc w:val="both"/>
      </w:pPr>
      <w:r w:rsidRPr="00837DC9">
        <w:rPr>
          <w:b/>
        </w:rPr>
        <w:t xml:space="preserve">Złożenie </w:t>
      </w:r>
      <w:r w:rsidR="00080AB2" w:rsidRPr="00837DC9">
        <w:rPr>
          <w:b/>
        </w:rPr>
        <w:t>wniosku</w:t>
      </w:r>
      <w:r w:rsidR="0020175B">
        <w:t xml:space="preserve"> - </w:t>
      </w:r>
      <w:r w:rsidR="00080AB2">
        <w:t xml:space="preserve"> </w:t>
      </w:r>
      <w:r>
        <w:t>gdy wniose</w:t>
      </w:r>
      <w:r w:rsidR="00C35FAE">
        <w:t>k jest składany po raz pierwszy;</w:t>
      </w:r>
    </w:p>
    <w:p w14:paraId="295A995D" w14:textId="503E0398" w:rsidR="00F40F10" w:rsidRDefault="004D4F04">
      <w:pPr>
        <w:spacing w:after="0" w:line="276" w:lineRule="auto"/>
        <w:jc w:val="both"/>
      </w:pPr>
      <w:r w:rsidRPr="00837DC9">
        <w:rPr>
          <w:b/>
        </w:rPr>
        <w:t>Korekta wniosku</w:t>
      </w:r>
      <w:r w:rsidR="0020175B">
        <w:t xml:space="preserve"> - </w:t>
      </w:r>
      <w:r>
        <w:t xml:space="preserve">gdy </w:t>
      </w:r>
      <w:r w:rsidR="00AF3623">
        <w:t>formularz wniosku</w:t>
      </w:r>
      <w:r>
        <w:t xml:space="preserve"> jest sk</w:t>
      </w:r>
      <w:r w:rsidR="0085409C">
        <w:t>ładany po</w:t>
      </w:r>
      <w:r w:rsidR="00982975">
        <w:t xml:space="preserve"> </w:t>
      </w:r>
      <w:r w:rsidR="0085409C">
        <w:t>raz kolejny</w:t>
      </w:r>
      <w:r w:rsidR="009109C4">
        <w:t xml:space="preserve"> </w:t>
      </w:r>
      <w:r w:rsidR="00AF3623">
        <w:t xml:space="preserve">po wprowadzonych poprawkach, </w:t>
      </w:r>
      <w:r w:rsidR="009109C4">
        <w:t>przed zawarciem umowy o dofinansowanie</w:t>
      </w:r>
      <w:r w:rsidR="0085409C">
        <w:t>.</w:t>
      </w:r>
    </w:p>
    <w:p w14:paraId="13BA3EB5" w14:textId="77777777" w:rsidR="009E65E2" w:rsidRDefault="00C55ACD">
      <w:pPr>
        <w:spacing w:after="0" w:line="276" w:lineRule="auto"/>
        <w:jc w:val="both"/>
      </w:pPr>
      <w:r>
        <w:t xml:space="preserve">Uwaga! </w:t>
      </w:r>
    </w:p>
    <w:p w14:paraId="6B0468E3" w14:textId="77777777" w:rsidR="009E65E2" w:rsidRDefault="009E65E2" w:rsidP="0026229E">
      <w:pPr>
        <w:pStyle w:val="Akapitzlist"/>
        <w:numPr>
          <w:ilvl w:val="0"/>
          <w:numId w:val="183"/>
        </w:numPr>
        <w:spacing w:after="0" w:line="276" w:lineRule="auto"/>
        <w:jc w:val="both"/>
      </w:pPr>
      <w:r>
        <w:t>Możliwa jest jednokrotna korekta</w:t>
      </w:r>
      <w:r w:rsidR="00152574">
        <w:t>/uzupełnienie</w:t>
      </w:r>
      <w:r>
        <w:t xml:space="preserve"> wniosku na wezwanie wfośigw – </w:t>
      </w:r>
      <w:r w:rsidR="00575759">
        <w:t xml:space="preserve">30 dniowy termin na </w:t>
      </w:r>
      <w:r>
        <w:t>ocenę wniosku</w:t>
      </w:r>
      <w:r w:rsidR="00575759">
        <w:t xml:space="preserve"> oraz wydanie decyzji przez wfośigw</w:t>
      </w:r>
      <w:r>
        <w:t xml:space="preserve"> </w:t>
      </w:r>
      <w:r w:rsidR="00575759">
        <w:t>może ulec</w:t>
      </w:r>
      <w:r>
        <w:t xml:space="preserve"> wydłużeniu </w:t>
      </w:r>
      <w:r w:rsidR="00575759">
        <w:t>o czas niezbędny na wykonanie czynności z tym związanych.</w:t>
      </w:r>
    </w:p>
    <w:p w14:paraId="2338C314" w14:textId="77777777" w:rsidR="00C55ACD" w:rsidRDefault="00C55ACD" w:rsidP="0026229E">
      <w:pPr>
        <w:pStyle w:val="Akapitzlist"/>
        <w:numPr>
          <w:ilvl w:val="0"/>
          <w:numId w:val="183"/>
        </w:numPr>
        <w:spacing w:after="0" w:line="276" w:lineRule="auto"/>
        <w:jc w:val="both"/>
      </w:pPr>
      <w:r>
        <w:t xml:space="preserve">Dopuszcza się </w:t>
      </w:r>
      <w:r w:rsidR="00575759">
        <w:t xml:space="preserve">także </w:t>
      </w:r>
      <w:r>
        <w:t>jednokrotną korektę wniosku z inicjatywy Wnioskodawcy</w:t>
      </w:r>
      <w:r w:rsidR="009E65E2">
        <w:t xml:space="preserve"> bez wezwania przez wfośigw</w:t>
      </w:r>
      <w:r>
        <w:t>. Złożenie</w:t>
      </w:r>
      <w:r w:rsidR="00575759">
        <w:t xml:space="preserve"> takiej</w:t>
      </w:r>
      <w:r>
        <w:t xml:space="preserve"> korekty wydłuża czas potrzebny na ocenę wniosku oraz wydanie decyzji przez wfośigw o kolejne 30 dni, liczone od daty</w:t>
      </w:r>
      <w:r w:rsidR="00575759">
        <w:t xml:space="preserve"> jej</w:t>
      </w:r>
      <w:r>
        <w:t xml:space="preserve"> złożenia. </w:t>
      </w:r>
    </w:p>
    <w:p w14:paraId="53A09E6C" w14:textId="77777777" w:rsidR="00575759" w:rsidRDefault="00575759" w:rsidP="00575759">
      <w:pPr>
        <w:pStyle w:val="Akapitzlist"/>
        <w:spacing w:after="0" w:line="276" w:lineRule="auto"/>
        <w:jc w:val="both"/>
      </w:pPr>
    </w:p>
    <w:p w14:paraId="53EA6C00" w14:textId="77777777" w:rsidR="00F40F10" w:rsidRDefault="00E40FB7">
      <w:pPr>
        <w:spacing w:after="0" w:line="276" w:lineRule="auto"/>
        <w:jc w:val="both"/>
      </w:pPr>
      <w:r>
        <w:t>Data złożenia wniosku jest wyp</w:t>
      </w:r>
      <w:r w:rsidR="00062D01">
        <w:t>eł</w:t>
      </w:r>
      <w:r>
        <w:t>niana</w:t>
      </w:r>
      <w:r w:rsidR="00F40F10">
        <w:t xml:space="preserve"> przez </w:t>
      </w:r>
      <w:r w:rsidR="0020175B">
        <w:t xml:space="preserve">odpowiedni wfośigw lub </w:t>
      </w:r>
      <w:r w:rsidR="004177E9">
        <w:t>gminę</w:t>
      </w:r>
      <w:r w:rsidR="00F40F10">
        <w:t xml:space="preserve">.  </w:t>
      </w:r>
    </w:p>
    <w:p w14:paraId="633E22E0" w14:textId="77777777" w:rsidR="00062D01" w:rsidRDefault="00062D01" w:rsidP="00381E32">
      <w:pPr>
        <w:spacing w:after="0" w:line="276" w:lineRule="auto"/>
        <w:ind w:left="284" w:hanging="284"/>
        <w:jc w:val="both"/>
        <w:rPr>
          <w:b/>
        </w:rPr>
      </w:pPr>
    </w:p>
    <w:p w14:paraId="61CCD446" w14:textId="77777777" w:rsidR="00062D01" w:rsidRPr="001259A3" w:rsidRDefault="00317D64" w:rsidP="00381E32">
      <w:pPr>
        <w:pStyle w:val="Akapitzlist"/>
        <w:numPr>
          <w:ilvl w:val="0"/>
          <w:numId w:val="178"/>
        </w:numPr>
        <w:spacing w:after="100" w:afterAutospacing="1" w:line="276" w:lineRule="auto"/>
        <w:ind w:left="284" w:hanging="284"/>
        <w:jc w:val="both"/>
        <w:rPr>
          <w:b/>
        </w:rPr>
      </w:pPr>
      <w:r w:rsidRPr="00062D01">
        <w:rPr>
          <w:b/>
        </w:rPr>
        <w:t>INFORMACJE OGÓLNE</w:t>
      </w:r>
    </w:p>
    <w:p w14:paraId="09F866A9" w14:textId="77777777" w:rsidR="00062D01" w:rsidRPr="001259A3" w:rsidRDefault="006B69F8" w:rsidP="00381E32">
      <w:pPr>
        <w:pStyle w:val="Akapitzlist"/>
        <w:numPr>
          <w:ilvl w:val="0"/>
          <w:numId w:val="179"/>
        </w:numPr>
        <w:spacing w:after="120" w:line="276" w:lineRule="auto"/>
        <w:ind w:left="284" w:hanging="284"/>
        <w:jc w:val="both"/>
        <w:rPr>
          <w:b/>
        </w:rPr>
      </w:pPr>
      <w:r w:rsidRPr="00062D01">
        <w:rPr>
          <w:b/>
        </w:rPr>
        <w:t>D</w:t>
      </w:r>
      <w:r w:rsidR="00E1187B" w:rsidRPr="00062D01">
        <w:rPr>
          <w:b/>
        </w:rPr>
        <w:t xml:space="preserve">ANE WNIOSKODAWCY </w:t>
      </w:r>
    </w:p>
    <w:p w14:paraId="19872415" w14:textId="77777777" w:rsidR="00541616" w:rsidRDefault="00541616">
      <w:pPr>
        <w:spacing w:after="0" w:line="276" w:lineRule="auto"/>
        <w:jc w:val="both"/>
        <w:rPr>
          <w:b/>
        </w:rPr>
      </w:pPr>
      <w:r>
        <w:rPr>
          <w:b/>
        </w:rPr>
        <w:lastRenderedPageBreak/>
        <w:t>a) Dane ogólne</w:t>
      </w:r>
    </w:p>
    <w:p w14:paraId="7080066E" w14:textId="77777777" w:rsidR="00E40FB7" w:rsidRDefault="00E40FB7">
      <w:pPr>
        <w:spacing w:after="0" w:line="276" w:lineRule="auto"/>
        <w:jc w:val="both"/>
        <w:rPr>
          <w:b/>
        </w:rPr>
      </w:pPr>
      <w:r>
        <w:rPr>
          <w:b/>
        </w:rPr>
        <w:t xml:space="preserve">Pole </w:t>
      </w:r>
      <w:r w:rsidR="0089318A">
        <w:rPr>
          <w:b/>
        </w:rPr>
        <w:t>A.1.1</w:t>
      </w:r>
      <w:r>
        <w:rPr>
          <w:b/>
        </w:rPr>
        <w:t xml:space="preserve"> </w:t>
      </w:r>
      <w:r w:rsidRPr="00062D01">
        <w:t>Należy wpisać nazwisko Wnioskodawcy (pole obowiązkowe)</w:t>
      </w:r>
      <w:r w:rsidR="00F42E34">
        <w:t>.</w:t>
      </w:r>
    </w:p>
    <w:p w14:paraId="7A838AC4" w14:textId="77777777" w:rsidR="00E40FB7" w:rsidRDefault="00E40FB7">
      <w:pPr>
        <w:spacing w:after="0" w:line="276" w:lineRule="auto"/>
        <w:jc w:val="both"/>
        <w:rPr>
          <w:b/>
        </w:rPr>
      </w:pPr>
      <w:r>
        <w:rPr>
          <w:b/>
        </w:rPr>
        <w:t xml:space="preserve">Pole </w:t>
      </w:r>
      <w:r w:rsidR="0089318A">
        <w:rPr>
          <w:b/>
        </w:rPr>
        <w:t>A.1.2</w:t>
      </w:r>
      <w:r>
        <w:rPr>
          <w:b/>
        </w:rPr>
        <w:t xml:space="preserve"> </w:t>
      </w:r>
      <w:r w:rsidRPr="00062D01">
        <w:t>Należy wpisać imię Wnioskodawcy (pole obowiązkowe)</w:t>
      </w:r>
      <w:r w:rsidR="00F42E34">
        <w:t>.</w:t>
      </w:r>
    </w:p>
    <w:p w14:paraId="236F751F" w14:textId="77777777" w:rsidR="00E40FB7" w:rsidRPr="00F42E34" w:rsidRDefault="00E40FB7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A.1.3</w:t>
      </w:r>
      <w:r w:rsidRPr="00062D01">
        <w:t xml:space="preserve"> Należy wpisać nr PESEL Wnioskodawcy (pole obowiązkowe</w:t>
      </w:r>
      <w:r w:rsidRPr="00F42E34">
        <w:t>)</w:t>
      </w:r>
      <w:r w:rsidR="00F42E34" w:rsidRPr="00F42E34">
        <w:t>.</w:t>
      </w:r>
    </w:p>
    <w:p w14:paraId="05ECD9BE" w14:textId="77777777" w:rsidR="00E40FB7" w:rsidRPr="00062D01" w:rsidRDefault="00E40FB7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A.1.4</w:t>
      </w:r>
      <w:r>
        <w:rPr>
          <w:b/>
        </w:rPr>
        <w:t xml:space="preserve"> </w:t>
      </w:r>
      <w:r w:rsidRPr="00062D01">
        <w:t xml:space="preserve">Należy wpisać nr NIP Wnioskodawcy, o ile Wnioskodawca </w:t>
      </w:r>
      <w:r w:rsidR="00442721">
        <w:t xml:space="preserve">rozlicza się z urzędem skarbowym podając nr NIP. </w:t>
      </w:r>
    </w:p>
    <w:p w14:paraId="6A69F954" w14:textId="77777777" w:rsidR="009D67BC" w:rsidRDefault="009D67BC">
      <w:pPr>
        <w:spacing w:after="0" w:line="276" w:lineRule="auto"/>
        <w:jc w:val="both"/>
        <w:rPr>
          <w:b/>
        </w:rPr>
      </w:pPr>
      <w:r>
        <w:rPr>
          <w:b/>
        </w:rPr>
        <w:t xml:space="preserve">Pole </w:t>
      </w:r>
      <w:r w:rsidR="0089318A">
        <w:rPr>
          <w:b/>
        </w:rPr>
        <w:t>A.1.5</w:t>
      </w:r>
      <w:r>
        <w:rPr>
          <w:b/>
        </w:rPr>
        <w:t xml:space="preserve"> </w:t>
      </w:r>
      <w:r w:rsidRPr="00062D01">
        <w:t>Należy wpisać telefon kontaktowy Wnioskodawcy. Zaleca się wpisanie nr telefonu komórkowego (pole obowiązkowe)</w:t>
      </w:r>
      <w:r w:rsidR="00F42E34">
        <w:t>.</w:t>
      </w:r>
    </w:p>
    <w:p w14:paraId="7E8F0B44" w14:textId="45B9F589" w:rsidR="009D67BC" w:rsidRPr="00062D01" w:rsidRDefault="009D67BC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A.1.6</w:t>
      </w:r>
      <w:r w:rsidRPr="00062D01">
        <w:t xml:space="preserve"> Należy wpisać adres e-mail Wnioskodawcy (pole obowiązkowe</w:t>
      </w:r>
      <w:r w:rsidRPr="00655FBE">
        <w:t>)</w:t>
      </w:r>
      <w:r w:rsidR="00F42E34" w:rsidRPr="00655FBE">
        <w:t>.</w:t>
      </w:r>
      <w:r w:rsidR="004533D9" w:rsidRPr="00655FBE">
        <w:t xml:space="preserve"> Możliwe jest podanie adresu e-mail </w:t>
      </w:r>
      <w:r w:rsidR="001B2CA8" w:rsidRPr="00655FBE">
        <w:t>pełnomocnika (</w:t>
      </w:r>
      <w:r w:rsidR="004533D9" w:rsidRPr="00655FBE">
        <w:t>innego niż adres podany podczas logowania do Portalu</w:t>
      </w:r>
      <w:r w:rsidR="00DE55BE" w:rsidRPr="00655FBE">
        <w:t xml:space="preserve"> </w:t>
      </w:r>
      <w:r w:rsidR="001B2CA8" w:rsidRPr="00655FBE">
        <w:t xml:space="preserve">Beneficjenta) </w:t>
      </w:r>
      <w:r w:rsidR="004533D9" w:rsidRPr="00655FBE">
        <w:t xml:space="preserve"> pod warunkiem zaznaczenia pola F</w:t>
      </w:r>
      <w:r w:rsidR="00DE55BE" w:rsidRPr="00655FBE">
        <w:t>.4</w:t>
      </w:r>
    </w:p>
    <w:p w14:paraId="50B0244A" w14:textId="553C3C5B" w:rsidR="00565B55" w:rsidRDefault="00565B55" w:rsidP="000E6DB1">
      <w:pPr>
        <w:spacing w:before="120" w:after="0" w:line="276" w:lineRule="auto"/>
        <w:jc w:val="both"/>
        <w:rPr>
          <w:b/>
        </w:rPr>
      </w:pPr>
      <w:r>
        <w:rPr>
          <w:b/>
        </w:rPr>
        <w:t>b) Informacj</w:t>
      </w:r>
      <w:r w:rsidR="00930972">
        <w:rPr>
          <w:b/>
        </w:rPr>
        <w:t>e</w:t>
      </w:r>
      <w:r>
        <w:rPr>
          <w:b/>
        </w:rPr>
        <w:t xml:space="preserve"> o współmałżonku</w:t>
      </w:r>
    </w:p>
    <w:p w14:paraId="106D1D00" w14:textId="77777777" w:rsidR="0089318A" w:rsidRDefault="009D67BC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A.1.7, A.1.8</w:t>
      </w:r>
      <w:r w:rsidRPr="00062D01">
        <w:t xml:space="preserve"> Należy zaznaczyć jedną z opcji</w:t>
      </w:r>
      <w:r w:rsidRPr="009D67BC">
        <w:t xml:space="preserve"> zgodnie z nazwą p</w:t>
      </w:r>
      <w:r w:rsidR="00565B55">
        <w:t xml:space="preserve">ól </w:t>
      </w:r>
      <w:r w:rsidR="00565B55" w:rsidRPr="00F01F75">
        <w:t>(pole obowiązkowe)</w:t>
      </w:r>
    </w:p>
    <w:p w14:paraId="44FE54FA" w14:textId="77777777" w:rsidR="009D67BC" w:rsidRDefault="009D67BC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A.1.9</w:t>
      </w:r>
      <w:r>
        <w:t xml:space="preserve"> Należy wpisać</w:t>
      </w:r>
      <w:r w:rsidR="00CC526E">
        <w:t xml:space="preserve"> imię i nazwisko współmałżonka (pole obowiązkowe jeśli </w:t>
      </w:r>
      <w:r w:rsidR="0089318A">
        <w:t>zaznaczono Pole A.1.7</w:t>
      </w:r>
      <w:r w:rsidR="00CC526E">
        <w:t>)</w:t>
      </w:r>
      <w:r w:rsidR="00F42E34">
        <w:t>.</w:t>
      </w:r>
    </w:p>
    <w:p w14:paraId="6C0EDBB3" w14:textId="77777777" w:rsidR="009D67BC" w:rsidRDefault="009D67BC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A.1.10</w:t>
      </w:r>
      <w:r>
        <w:t xml:space="preserve"> Należy wpisać</w:t>
      </w:r>
      <w:r w:rsidR="00CC526E">
        <w:t xml:space="preserve"> nr PESEL </w:t>
      </w:r>
      <w:r w:rsidR="004804F3">
        <w:t xml:space="preserve"> lub inny </w:t>
      </w:r>
      <w:r w:rsidR="004804F3" w:rsidRPr="004804F3">
        <w:t>unikalny nr identyfikacyjny</w:t>
      </w:r>
      <w:r w:rsidR="004804F3">
        <w:t xml:space="preserve"> (w przypadku braku posiadania nr PESEL) </w:t>
      </w:r>
      <w:r w:rsidR="00CC526E">
        <w:t xml:space="preserve">współmałżonka (pole obowiązkowe jeśli </w:t>
      </w:r>
      <w:r w:rsidR="0089318A">
        <w:t>zaznaczono Pole A.1.7</w:t>
      </w:r>
      <w:r w:rsidR="00CC526E">
        <w:t>)</w:t>
      </w:r>
      <w:r w:rsidR="00F42E34">
        <w:t>.</w:t>
      </w:r>
    </w:p>
    <w:p w14:paraId="110F5CEA" w14:textId="77777777" w:rsidR="00565B55" w:rsidRDefault="00CC526E">
      <w:pPr>
        <w:spacing w:after="0" w:line="276" w:lineRule="auto"/>
        <w:jc w:val="both"/>
      </w:pPr>
      <w:r w:rsidRPr="0E88D9FC">
        <w:rPr>
          <w:b/>
          <w:bCs/>
        </w:rPr>
        <w:t xml:space="preserve">Pole </w:t>
      </w:r>
      <w:r w:rsidR="0089318A" w:rsidRPr="0E88D9FC">
        <w:rPr>
          <w:b/>
          <w:bCs/>
        </w:rPr>
        <w:t>A.1.11, A.1.12</w:t>
      </w:r>
      <w:r>
        <w:t xml:space="preserve"> Należy zaznaczyć jedną z opcji </w:t>
      </w:r>
      <w:r w:rsidR="00B31ECD">
        <w:t xml:space="preserve">zgodnie z nazwą pól </w:t>
      </w:r>
      <w:r>
        <w:t xml:space="preserve">(pole obowiązkowe jeśli </w:t>
      </w:r>
      <w:r w:rsidR="0089318A">
        <w:t>zaznaczono Pole A.1.7).</w:t>
      </w:r>
    </w:p>
    <w:p w14:paraId="156C2C4A" w14:textId="77777777" w:rsidR="00565B55" w:rsidRPr="00062D01" w:rsidRDefault="00565B55" w:rsidP="000E6DB1">
      <w:pPr>
        <w:spacing w:before="120" w:after="0" w:line="276" w:lineRule="auto"/>
        <w:jc w:val="both"/>
        <w:rPr>
          <w:b/>
        </w:rPr>
      </w:pPr>
      <w:r w:rsidRPr="00062D01">
        <w:rPr>
          <w:b/>
        </w:rPr>
        <w:t xml:space="preserve">c) Status </w:t>
      </w:r>
      <w:r w:rsidR="00E4098B">
        <w:rPr>
          <w:b/>
        </w:rPr>
        <w:t>W</w:t>
      </w:r>
      <w:r w:rsidRPr="00062D01">
        <w:rPr>
          <w:b/>
        </w:rPr>
        <w:t>nioskodawcy</w:t>
      </w:r>
    </w:p>
    <w:p w14:paraId="71EBDDF5" w14:textId="22D378E6" w:rsidR="00565B55" w:rsidRDefault="00565B55">
      <w:pPr>
        <w:spacing w:after="0" w:line="276" w:lineRule="auto"/>
        <w:jc w:val="both"/>
      </w:pPr>
      <w:r w:rsidRPr="0E88D9FC">
        <w:rPr>
          <w:b/>
          <w:bCs/>
        </w:rPr>
        <w:t xml:space="preserve">Pole </w:t>
      </w:r>
      <w:r w:rsidR="0089318A" w:rsidRPr="0E88D9FC">
        <w:rPr>
          <w:b/>
          <w:bCs/>
        </w:rPr>
        <w:t>A.1.13, A.1.14</w:t>
      </w:r>
      <w:r w:rsidR="005B6841">
        <w:rPr>
          <w:b/>
          <w:bCs/>
        </w:rPr>
        <w:t xml:space="preserve"> </w:t>
      </w:r>
      <w:r>
        <w:t>Należy zaznaczyć jedną z opcji zgodnie z nazwą pól (pole obowiązkowe)</w:t>
      </w:r>
      <w:r w:rsidR="00F42E34">
        <w:t>.</w:t>
      </w:r>
    </w:p>
    <w:p w14:paraId="25D1D1CB" w14:textId="1640143D" w:rsidR="00500F68" w:rsidRDefault="00500F68">
      <w:pPr>
        <w:spacing w:after="0" w:line="276" w:lineRule="auto"/>
        <w:jc w:val="both"/>
      </w:pPr>
      <w:r>
        <w:t>Zaznaczona opcja musi odpowiadać zapisom w księdze wieczystej/akcie notarialnym.</w:t>
      </w:r>
    </w:p>
    <w:p w14:paraId="00AF005C" w14:textId="404D382B" w:rsidR="00DC2A04" w:rsidRDefault="00DC2A04">
      <w:pPr>
        <w:spacing w:after="0" w:line="276" w:lineRule="auto"/>
        <w:jc w:val="both"/>
      </w:pPr>
      <w:r w:rsidRPr="0E88D9FC">
        <w:rPr>
          <w:b/>
          <w:bCs/>
        </w:rPr>
        <w:t>Pole A.1.15, A.1.16</w:t>
      </w:r>
      <w:r w:rsidR="002B7F04">
        <w:rPr>
          <w:b/>
          <w:bCs/>
        </w:rPr>
        <w:t>, A.1.16a</w:t>
      </w:r>
      <w:r>
        <w:t xml:space="preserve"> Należy zaznaczyć jedną z opcji zgodnie z nazwą pól (pole obowiązkowe). Uprawnieni do podstawowego poziomu dofinansowania zdefiniowani są w części 1) programu priorytetowego, uprawnieni do podwyższonego poziomu dofinansowania w części 2</w:t>
      </w:r>
      <w:r w:rsidR="002B7F04">
        <w:t>), a uprawnieni do najwyższego poziomu dofinansowania, w części 3)</w:t>
      </w:r>
      <w:r>
        <w:t>.</w:t>
      </w:r>
    </w:p>
    <w:p w14:paraId="1F7D8B25" w14:textId="77777777" w:rsidR="00565B55" w:rsidRDefault="00565B55" w:rsidP="00255A33">
      <w:pPr>
        <w:spacing w:before="120" w:after="0" w:line="276" w:lineRule="auto"/>
        <w:jc w:val="both"/>
        <w:rPr>
          <w:b/>
        </w:rPr>
      </w:pPr>
      <w:r>
        <w:rPr>
          <w:b/>
        </w:rPr>
        <w:t>d) Adres zamieszkania</w:t>
      </w:r>
    </w:p>
    <w:p w14:paraId="2E4FBA66" w14:textId="77777777" w:rsidR="006A236A" w:rsidRDefault="00565B55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A.1.17</w:t>
      </w:r>
      <w:r>
        <w:rPr>
          <w:b/>
        </w:rPr>
        <w:t xml:space="preserve"> </w:t>
      </w:r>
      <w:r>
        <w:t>N</w:t>
      </w:r>
      <w:r w:rsidRPr="00565B55">
        <w:t xml:space="preserve">ależy wybrać z listy rozwijanej kraj właściwy dla adresu zamieszkania </w:t>
      </w:r>
      <w:r>
        <w:t>W</w:t>
      </w:r>
      <w:r w:rsidRPr="00565B55">
        <w:t>nioskodawcy</w:t>
      </w:r>
      <w:r w:rsidR="00F74B5F">
        <w:t xml:space="preserve"> </w:t>
      </w:r>
      <w:r w:rsidR="006A236A">
        <w:t>(pole obowiązkowe)</w:t>
      </w:r>
      <w:r w:rsidR="00F42E34">
        <w:t>.</w:t>
      </w:r>
    </w:p>
    <w:p w14:paraId="43AE981F" w14:textId="77777777" w:rsidR="00565B55" w:rsidRDefault="00565B55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A.1.18</w:t>
      </w:r>
      <w:r w:rsidR="006A236A">
        <w:t xml:space="preserve"> N</w:t>
      </w:r>
      <w:r w:rsidR="006A236A" w:rsidRPr="006A236A">
        <w:t xml:space="preserve">ależy wybrać z listy rozwijanej nazwę województwa właściwego dla adresu zamieszkania </w:t>
      </w:r>
      <w:r w:rsidR="006A236A">
        <w:t>W</w:t>
      </w:r>
      <w:r w:rsidR="006A236A" w:rsidRPr="006A236A">
        <w:t xml:space="preserve">nioskodawcy lub </w:t>
      </w:r>
      <w:r w:rsidR="00B7249F">
        <w:t>wpisać nazwę</w:t>
      </w:r>
      <w:r w:rsidR="00381E32">
        <w:t>,</w:t>
      </w:r>
      <w:r w:rsidR="00B7249F">
        <w:t xml:space="preserve"> </w:t>
      </w:r>
      <w:r w:rsidR="006A236A" w:rsidRPr="006A236A">
        <w:t xml:space="preserve">jeśli adres </w:t>
      </w:r>
      <w:r w:rsidR="006A236A">
        <w:t>W</w:t>
      </w:r>
      <w:r w:rsidR="006A236A" w:rsidRPr="006A236A">
        <w:t>nioskodawcy odnosi się do innego kraju niż Polska</w:t>
      </w:r>
      <w:r w:rsidR="006A236A">
        <w:t xml:space="preserve"> (pole obowiązkowe)</w:t>
      </w:r>
      <w:r w:rsidR="00F42E34">
        <w:t>.</w:t>
      </w:r>
    </w:p>
    <w:p w14:paraId="1C0EB887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A.1.19</w:t>
      </w:r>
      <w:r>
        <w:t xml:space="preserve"> N</w:t>
      </w:r>
      <w:r w:rsidRPr="006A236A">
        <w:t xml:space="preserve">ależy wybrać z listy rozwijanej nazwę powiatu właściwego dla adresu zamieszkania </w:t>
      </w:r>
      <w:r>
        <w:t>W</w:t>
      </w:r>
      <w:r w:rsidRPr="006A236A">
        <w:t xml:space="preserve">nioskodawcy lub </w:t>
      </w:r>
      <w:r w:rsidR="002D315F">
        <w:t xml:space="preserve">wpisać nazwę, </w:t>
      </w:r>
      <w:r w:rsidRPr="006A236A">
        <w:t xml:space="preserve">jeśli adres </w:t>
      </w:r>
      <w:r>
        <w:t>W</w:t>
      </w:r>
      <w:r w:rsidRPr="006A236A">
        <w:t>nioskodawcy odnosi się do innego kraju niż Polska</w:t>
      </w:r>
      <w:r>
        <w:t xml:space="preserve"> (pole obowiązkowe)</w:t>
      </w:r>
      <w:r w:rsidR="00F42E34">
        <w:t>.</w:t>
      </w:r>
    </w:p>
    <w:p w14:paraId="7BC9CFA8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A.1.20</w:t>
      </w:r>
      <w:r>
        <w:t xml:space="preserve"> N</w:t>
      </w:r>
      <w:r w:rsidRPr="006A236A">
        <w:t xml:space="preserve">ależy wybrać z listy rozwijanej nazwę gminy właściwej dla adresu zamieszkania </w:t>
      </w:r>
      <w:r>
        <w:t>W</w:t>
      </w:r>
      <w:r w:rsidRPr="006A236A">
        <w:t xml:space="preserve">nioskodawcy lub </w:t>
      </w:r>
      <w:r w:rsidR="002D315F">
        <w:t xml:space="preserve">wpisać nazwę, </w:t>
      </w:r>
      <w:r w:rsidRPr="006A236A">
        <w:t xml:space="preserve">jeśli adres </w:t>
      </w:r>
      <w:r>
        <w:t>W</w:t>
      </w:r>
      <w:r w:rsidRPr="006A236A">
        <w:t>nioskodawcy odnosi się do innego kraju niż Polska</w:t>
      </w:r>
      <w:r>
        <w:t xml:space="preserve"> (pole obowiązkowe)</w:t>
      </w:r>
      <w:r w:rsidR="00F42E34">
        <w:t>.</w:t>
      </w:r>
    </w:p>
    <w:p w14:paraId="08305E37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A.1.21</w:t>
      </w:r>
      <w:r>
        <w:t xml:space="preserve"> N</w:t>
      </w:r>
      <w:r w:rsidRPr="006A236A">
        <w:t xml:space="preserve">ależy wybrać z listy rozwijanej nazwę miejscowości właściwej dla adresu zamieszkania </w:t>
      </w:r>
      <w:r>
        <w:t>W</w:t>
      </w:r>
      <w:r w:rsidRPr="006A236A">
        <w:t xml:space="preserve">nioskodawcy lub </w:t>
      </w:r>
      <w:r w:rsidR="002D315F">
        <w:t xml:space="preserve">wpisać nazwę, </w:t>
      </w:r>
      <w:r w:rsidRPr="006A236A">
        <w:t xml:space="preserve">jeśli adres </w:t>
      </w:r>
      <w:r>
        <w:t>W</w:t>
      </w:r>
      <w:r w:rsidRPr="006A236A">
        <w:t>nioskodawcy odnosi się do innego kraju niż Polska</w:t>
      </w:r>
      <w:r>
        <w:t xml:space="preserve"> (pole obowiązkowe)</w:t>
      </w:r>
      <w:r w:rsidR="00F42E34">
        <w:t>.</w:t>
      </w:r>
    </w:p>
    <w:p w14:paraId="429B12F6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lastRenderedPageBreak/>
        <w:t xml:space="preserve">Pole </w:t>
      </w:r>
      <w:r w:rsidR="0089318A">
        <w:rPr>
          <w:b/>
        </w:rPr>
        <w:t xml:space="preserve">A.1.22 </w:t>
      </w:r>
      <w:r>
        <w:t>Należy wpisać na</w:t>
      </w:r>
      <w:r w:rsidR="00CD0E19">
        <w:t>z</w:t>
      </w:r>
      <w:r>
        <w:t>wę</w:t>
      </w:r>
      <w:r w:rsidRPr="006A236A">
        <w:t xml:space="preserve"> ulicy właściwej dla adresu zamieszkania </w:t>
      </w:r>
      <w:r>
        <w:t>W</w:t>
      </w:r>
      <w:r w:rsidRPr="006A236A">
        <w:t>nioskodawcy</w:t>
      </w:r>
      <w:r>
        <w:t>, w przypadku braku ulicy, należy wpisać „brak” (pole obowiązkowe)</w:t>
      </w:r>
      <w:r w:rsidR="00F42E34">
        <w:t>.</w:t>
      </w:r>
    </w:p>
    <w:p w14:paraId="52333CEF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A.1.23</w:t>
      </w:r>
      <w:r>
        <w:t xml:space="preserve"> Należy wpisać nr</w:t>
      </w:r>
      <w:r w:rsidRPr="006A236A">
        <w:t xml:space="preserve"> domu</w:t>
      </w:r>
      <w:r>
        <w:t xml:space="preserve"> lub nr domu</w:t>
      </w:r>
      <w:r w:rsidRPr="006A236A">
        <w:t>/</w:t>
      </w:r>
      <w:r>
        <w:t>nr</w:t>
      </w:r>
      <w:r w:rsidRPr="006A236A">
        <w:t xml:space="preserve"> lokalu właściwego dla adresu zamieszkania </w:t>
      </w:r>
      <w:r>
        <w:t>W</w:t>
      </w:r>
      <w:r w:rsidRPr="006A236A">
        <w:t>nioskodawcy</w:t>
      </w:r>
      <w:r>
        <w:t xml:space="preserve"> (pole obowiązkowe)</w:t>
      </w:r>
      <w:r w:rsidR="00F42E34">
        <w:t>.</w:t>
      </w:r>
    </w:p>
    <w:p w14:paraId="12B5874D" w14:textId="77777777" w:rsidR="006A236A" w:rsidRDefault="006A236A">
      <w:pPr>
        <w:spacing w:after="0" w:line="276" w:lineRule="auto"/>
        <w:jc w:val="both"/>
      </w:pPr>
      <w:r w:rsidRPr="651B9702">
        <w:rPr>
          <w:b/>
          <w:bCs/>
        </w:rPr>
        <w:t xml:space="preserve">Pole </w:t>
      </w:r>
      <w:r w:rsidR="0089318A" w:rsidRPr="651B9702">
        <w:rPr>
          <w:b/>
          <w:bCs/>
        </w:rPr>
        <w:t xml:space="preserve">A.1.24 </w:t>
      </w:r>
      <w:r>
        <w:t>Należy wpisać kod pocztowy właściwy dla adresu zamieszkania Wnioskodawcy (pole obowiązkowe)</w:t>
      </w:r>
      <w:r w:rsidR="00F42E34">
        <w:t>.</w:t>
      </w:r>
    </w:p>
    <w:p w14:paraId="59144CB8" w14:textId="7DCF68CA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A.1.25</w:t>
      </w:r>
      <w:r>
        <w:t xml:space="preserve"> N</w:t>
      </w:r>
      <w:r w:rsidRPr="006A236A">
        <w:t xml:space="preserve">ależy </w:t>
      </w:r>
      <w:r w:rsidR="00813D4A">
        <w:t xml:space="preserve">wpisać </w:t>
      </w:r>
      <w:r w:rsidRPr="006A236A">
        <w:t xml:space="preserve">nazwę poczty właściwej dla adresu zamieszkania </w:t>
      </w:r>
      <w:r>
        <w:t>W</w:t>
      </w:r>
      <w:r w:rsidRPr="006A236A">
        <w:t xml:space="preserve">nioskodawcy lub </w:t>
      </w:r>
      <w:r w:rsidR="002D315F">
        <w:t xml:space="preserve">wpisać nazwę, </w:t>
      </w:r>
      <w:r w:rsidRPr="006A236A">
        <w:t xml:space="preserve">jeśli adres </w:t>
      </w:r>
      <w:r>
        <w:t>W</w:t>
      </w:r>
      <w:r w:rsidRPr="006A236A">
        <w:t>nioskodawcy odnosi się do innego kraju niż Polska</w:t>
      </w:r>
      <w:r>
        <w:t xml:space="preserve"> (pole obowiązkowe)</w:t>
      </w:r>
      <w:r w:rsidR="00F42E34">
        <w:t>.</w:t>
      </w:r>
    </w:p>
    <w:p w14:paraId="23B3D456" w14:textId="77777777" w:rsidR="00735C1C" w:rsidRDefault="00735C1C">
      <w:pPr>
        <w:spacing w:after="0" w:line="276" w:lineRule="auto"/>
        <w:jc w:val="both"/>
      </w:pPr>
    </w:p>
    <w:p w14:paraId="1AB8E9F0" w14:textId="168EE848" w:rsidR="0093749E" w:rsidRDefault="0093749E">
      <w:pPr>
        <w:spacing w:after="0" w:line="276" w:lineRule="auto"/>
        <w:jc w:val="both"/>
      </w:pPr>
      <w:r w:rsidRPr="0093749E">
        <w:rPr>
          <w:b/>
        </w:rPr>
        <w:t>e) Adres do korespondencji w Polsce</w:t>
      </w:r>
      <w:r w:rsidR="00737539">
        <w:rPr>
          <w:b/>
        </w:rPr>
        <w:t xml:space="preserve"> </w:t>
      </w:r>
    </w:p>
    <w:p w14:paraId="42F3598E" w14:textId="6811CD39" w:rsidR="006A236A" w:rsidRPr="003A48AF" w:rsidRDefault="006A236A" w:rsidP="651B9702">
      <w:pPr>
        <w:spacing w:after="0" w:line="276" w:lineRule="auto"/>
        <w:jc w:val="both"/>
        <w:rPr>
          <w:bCs/>
        </w:rPr>
      </w:pPr>
      <w:r w:rsidRPr="651B9702">
        <w:rPr>
          <w:b/>
          <w:bCs/>
        </w:rPr>
        <w:t xml:space="preserve">Pole </w:t>
      </w:r>
      <w:r w:rsidR="0089318A" w:rsidRPr="651B9702">
        <w:rPr>
          <w:b/>
          <w:bCs/>
        </w:rPr>
        <w:t>A.1.26</w:t>
      </w:r>
      <w:r>
        <w:t xml:space="preserve"> Należy zaznaczyć jeżeli adres do korespondencji jest inny niż adres zamieszkania Wnioskodawcy</w:t>
      </w:r>
      <w:r w:rsidR="00A315F2" w:rsidRPr="00A315F2">
        <w:t xml:space="preserve"> </w:t>
      </w:r>
      <w:r w:rsidR="00A315F2">
        <w:t xml:space="preserve">lub jeżeli wniosek składany jest </w:t>
      </w:r>
      <w:r w:rsidR="004533D9">
        <w:t>przez</w:t>
      </w:r>
      <w:r w:rsidR="00A315F2">
        <w:t xml:space="preserve"> pełnomocnika</w:t>
      </w:r>
      <w:r w:rsidR="00404731">
        <w:t xml:space="preserve">, a następnie wypełnić pola od </w:t>
      </w:r>
      <w:r w:rsidR="0089318A">
        <w:t xml:space="preserve">A.1.27 </w:t>
      </w:r>
      <w:r w:rsidR="00404731">
        <w:t xml:space="preserve">do </w:t>
      </w:r>
      <w:r w:rsidR="0089318A">
        <w:t>A.1.34</w:t>
      </w:r>
      <w:r w:rsidR="00404731">
        <w:t>.</w:t>
      </w:r>
      <w:r w:rsidR="00404731" w:rsidRPr="651B9702">
        <w:rPr>
          <w:b/>
          <w:bCs/>
        </w:rPr>
        <w:t xml:space="preserve"> Uwaga: </w:t>
      </w:r>
      <w:r w:rsidR="000224EC" w:rsidRPr="651B9702">
        <w:rPr>
          <w:b/>
          <w:bCs/>
        </w:rPr>
        <w:t xml:space="preserve">należy podać </w:t>
      </w:r>
      <w:r w:rsidR="00404731" w:rsidRPr="651B9702">
        <w:rPr>
          <w:b/>
          <w:bCs/>
        </w:rPr>
        <w:t xml:space="preserve">adres do korespondencji </w:t>
      </w:r>
      <w:r w:rsidR="00271FA9">
        <w:rPr>
          <w:b/>
          <w:bCs/>
        </w:rPr>
        <w:t xml:space="preserve">lub adres pełnomocnika </w:t>
      </w:r>
      <w:r w:rsidR="00404731" w:rsidRPr="651B9702">
        <w:rPr>
          <w:b/>
          <w:bCs/>
        </w:rPr>
        <w:t>w Polsce.</w:t>
      </w:r>
      <w:r w:rsidR="003A48AF">
        <w:rPr>
          <w:b/>
          <w:bCs/>
        </w:rPr>
        <w:t xml:space="preserve"> </w:t>
      </w:r>
    </w:p>
    <w:p w14:paraId="0CBF6D5D" w14:textId="181872F7" w:rsidR="006A236A" w:rsidRDefault="006A236A" w:rsidP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A.1.27</w:t>
      </w:r>
      <w:r>
        <w:t xml:space="preserve"> N</w:t>
      </w:r>
      <w:r w:rsidRPr="006A236A">
        <w:t xml:space="preserve">ależy wybrać z listy rozwijanej nazwę województwa właściwego dla adresu </w:t>
      </w:r>
      <w:r>
        <w:t>do korespondencji</w:t>
      </w:r>
      <w:r w:rsidRPr="006A236A">
        <w:t xml:space="preserve"> </w:t>
      </w:r>
      <w:r>
        <w:t>W</w:t>
      </w:r>
      <w:r w:rsidRPr="006A236A">
        <w:t>nioskodawcy</w:t>
      </w:r>
      <w:r w:rsidR="00404731">
        <w:t xml:space="preserve"> </w:t>
      </w:r>
      <w:r w:rsidR="00271FA9">
        <w:t xml:space="preserve">lub pełnomocnika </w:t>
      </w:r>
      <w:r>
        <w:t>(pole obowiązkowe</w:t>
      </w:r>
      <w:r w:rsidR="00404731">
        <w:t xml:space="preserve"> jeśli zaznaczono Pole </w:t>
      </w:r>
      <w:r w:rsidR="0089318A">
        <w:t>A.1.26</w:t>
      </w:r>
      <w:r>
        <w:t>)</w:t>
      </w:r>
      <w:r w:rsidR="00F42E34">
        <w:t>.</w:t>
      </w:r>
    </w:p>
    <w:p w14:paraId="26D334EB" w14:textId="273EFFAC" w:rsidR="006A236A" w:rsidRDefault="006A236A" w:rsidP="006A236A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89318A">
        <w:rPr>
          <w:b/>
        </w:rPr>
        <w:t>A.1.28</w:t>
      </w:r>
      <w:r>
        <w:t xml:space="preserve"> N</w:t>
      </w:r>
      <w:r w:rsidRPr="006A236A">
        <w:t xml:space="preserve">ależy wybrać z listy rozwijanej nazwę powiatu właściwego dla adresu </w:t>
      </w:r>
      <w:r w:rsidR="00404731">
        <w:t xml:space="preserve">do korespondencji </w:t>
      </w:r>
      <w:r w:rsidRPr="006A236A">
        <w:t xml:space="preserve"> </w:t>
      </w:r>
      <w:r>
        <w:t>W</w:t>
      </w:r>
      <w:r w:rsidR="00404731">
        <w:t xml:space="preserve">nioskodawcy </w:t>
      </w:r>
      <w:r w:rsidR="00271FA9">
        <w:t xml:space="preserve">lub pełnomocnika  </w:t>
      </w:r>
      <w:r w:rsidR="00404731">
        <w:t>(</w:t>
      </w:r>
      <w:r>
        <w:t>pole obowiązkowe</w:t>
      </w:r>
      <w:r w:rsidR="00404731">
        <w:t xml:space="preserve"> jeśli zaznaczono Pole </w:t>
      </w:r>
      <w:r w:rsidR="0089318A">
        <w:t>A.1.26</w:t>
      </w:r>
      <w:r>
        <w:t>)</w:t>
      </w:r>
      <w:r w:rsidR="00F42E34">
        <w:t>.</w:t>
      </w:r>
    </w:p>
    <w:p w14:paraId="0FA1F4B0" w14:textId="153327E6" w:rsidR="006A236A" w:rsidRDefault="006A236A" w:rsidP="006A236A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89318A">
        <w:rPr>
          <w:b/>
        </w:rPr>
        <w:t>A.1.29</w:t>
      </w:r>
      <w:r>
        <w:t xml:space="preserve"> N</w:t>
      </w:r>
      <w:r w:rsidRPr="006A236A">
        <w:t xml:space="preserve">ależy wybrać z listy rozwijanej nazwę gminy właściwej dla adresu </w:t>
      </w:r>
      <w:r w:rsidR="00404731">
        <w:t>do korespondencji</w:t>
      </w:r>
      <w:r w:rsidRPr="006A236A">
        <w:t xml:space="preserve"> </w:t>
      </w:r>
      <w:r>
        <w:t>W</w:t>
      </w:r>
      <w:r w:rsidRPr="006A236A">
        <w:t xml:space="preserve">nioskodawcy </w:t>
      </w:r>
      <w:r w:rsidR="00271FA9">
        <w:t xml:space="preserve">lub pełnomocnika  </w:t>
      </w:r>
      <w:r>
        <w:t>(pole obowiązkowe</w:t>
      </w:r>
      <w:r w:rsidR="00404731">
        <w:t xml:space="preserve"> jeśli zaznaczono Pole </w:t>
      </w:r>
      <w:r w:rsidR="0089318A">
        <w:t>A.1.26</w:t>
      </w:r>
      <w:r>
        <w:t>)</w:t>
      </w:r>
      <w:r w:rsidR="00F42E34">
        <w:t>.</w:t>
      </w:r>
    </w:p>
    <w:p w14:paraId="5334CB32" w14:textId="6CFC07AE" w:rsidR="006A236A" w:rsidRDefault="006A236A" w:rsidP="006A236A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89318A">
        <w:rPr>
          <w:b/>
        </w:rPr>
        <w:t>A.1.30</w:t>
      </w:r>
      <w:r>
        <w:t xml:space="preserve"> N</w:t>
      </w:r>
      <w:r w:rsidRPr="006A236A">
        <w:t xml:space="preserve">ależy wybrać z listy rozwijanej nazwę miejscowości właściwej dla adresu </w:t>
      </w:r>
      <w:r w:rsidR="00404731">
        <w:t>do korespondencji</w:t>
      </w:r>
      <w:r w:rsidRPr="006A236A">
        <w:t xml:space="preserve"> </w:t>
      </w:r>
      <w:r>
        <w:t>W</w:t>
      </w:r>
      <w:r w:rsidRPr="006A236A">
        <w:t xml:space="preserve">nioskodawcy </w:t>
      </w:r>
      <w:r w:rsidR="00271FA9">
        <w:t xml:space="preserve">lub pełnomocnika  </w:t>
      </w:r>
      <w:r>
        <w:t>(pole obowiązkowe</w:t>
      </w:r>
      <w:r w:rsidR="00404731">
        <w:t xml:space="preserve"> jeśli zaznaczono Pole </w:t>
      </w:r>
      <w:r w:rsidR="0089318A">
        <w:t>A.1.26</w:t>
      </w:r>
      <w:r>
        <w:t>)</w:t>
      </w:r>
      <w:r w:rsidR="00F42E34">
        <w:t>.</w:t>
      </w:r>
    </w:p>
    <w:p w14:paraId="2B640D0A" w14:textId="7330B3D8" w:rsidR="006A236A" w:rsidRDefault="006A236A" w:rsidP="006A236A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A.1.31</w:t>
      </w:r>
      <w:r>
        <w:t xml:space="preserve"> Należy wpisać na</w:t>
      </w:r>
      <w:r w:rsidR="00CD0E19">
        <w:t>z</w:t>
      </w:r>
      <w:r>
        <w:t>wę</w:t>
      </w:r>
      <w:r w:rsidRPr="006A236A">
        <w:t xml:space="preserve"> ulicy właściwej dla adresu </w:t>
      </w:r>
      <w:r w:rsidR="00404731">
        <w:t xml:space="preserve">do korespondencji </w:t>
      </w:r>
      <w:r>
        <w:t>W</w:t>
      </w:r>
      <w:r w:rsidRPr="006A236A">
        <w:t>nioskodawcy</w:t>
      </w:r>
      <w:r w:rsidR="00271FA9" w:rsidRPr="00271FA9">
        <w:t xml:space="preserve"> </w:t>
      </w:r>
      <w:r w:rsidR="00271FA9">
        <w:t>lub pełnomocnika</w:t>
      </w:r>
      <w:r w:rsidR="00255A33">
        <w:t>, w </w:t>
      </w:r>
      <w:r>
        <w:t>przypadku braku ulicy, należy wpisać „brak” (pole obowiązkowe</w:t>
      </w:r>
      <w:r w:rsidR="00404731">
        <w:t xml:space="preserve"> jeśli zaznaczono Pole </w:t>
      </w:r>
      <w:r w:rsidR="00ED5A6A">
        <w:t>A.1.26</w:t>
      </w:r>
      <w:r>
        <w:t>)</w:t>
      </w:r>
      <w:r w:rsidR="00F42E34">
        <w:t>.</w:t>
      </w:r>
    </w:p>
    <w:p w14:paraId="3855043C" w14:textId="715E1A42" w:rsidR="006A236A" w:rsidRDefault="006A236A" w:rsidP="006A236A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A.1.32</w:t>
      </w:r>
      <w:r>
        <w:t xml:space="preserve"> Należy wpisać nr</w:t>
      </w:r>
      <w:r w:rsidRPr="006A236A">
        <w:t xml:space="preserve"> domu</w:t>
      </w:r>
      <w:r>
        <w:t xml:space="preserve"> lub nr domu</w:t>
      </w:r>
      <w:r w:rsidRPr="006A236A">
        <w:t>/</w:t>
      </w:r>
      <w:r>
        <w:t>nr</w:t>
      </w:r>
      <w:r w:rsidRPr="006A236A">
        <w:t xml:space="preserve"> lokalu właściwego dla adresu </w:t>
      </w:r>
      <w:r w:rsidR="00404731">
        <w:t>do korespondencji</w:t>
      </w:r>
      <w:r w:rsidRPr="006A236A">
        <w:t xml:space="preserve"> </w:t>
      </w:r>
      <w:r>
        <w:t>W</w:t>
      </w:r>
      <w:r w:rsidRPr="006A236A">
        <w:t>nioskodawcy</w:t>
      </w:r>
      <w:r>
        <w:t xml:space="preserve"> </w:t>
      </w:r>
      <w:r w:rsidR="00271FA9">
        <w:t xml:space="preserve">lub pełnomocnika  </w:t>
      </w:r>
      <w:r>
        <w:t>(pole obowiązkowe</w:t>
      </w:r>
      <w:r w:rsidR="00404731">
        <w:t xml:space="preserve"> jeśli zaznaczone Pole </w:t>
      </w:r>
      <w:r w:rsidR="00ED5A6A">
        <w:t>A.1.26</w:t>
      </w:r>
      <w:r>
        <w:t>)</w:t>
      </w:r>
      <w:r w:rsidR="00F42E34">
        <w:t>.</w:t>
      </w:r>
    </w:p>
    <w:p w14:paraId="30905634" w14:textId="4F7A0A82" w:rsidR="006A236A" w:rsidRDefault="006A236A" w:rsidP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ED5A6A">
        <w:rPr>
          <w:b/>
        </w:rPr>
        <w:t>A.1.33</w:t>
      </w:r>
      <w:r>
        <w:t xml:space="preserve"> N</w:t>
      </w:r>
      <w:r w:rsidRPr="006A236A">
        <w:t xml:space="preserve">ależy wpisać kod pocztowy właściwy dla adresu </w:t>
      </w:r>
      <w:r w:rsidR="00404731">
        <w:t>do korespondencji</w:t>
      </w:r>
      <w:r w:rsidRPr="006A236A">
        <w:t xml:space="preserve"> </w:t>
      </w:r>
      <w:r>
        <w:t>W</w:t>
      </w:r>
      <w:r w:rsidRPr="006A236A">
        <w:t>nioskodawcy</w:t>
      </w:r>
      <w:r>
        <w:t xml:space="preserve"> </w:t>
      </w:r>
      <w:r w:rsidR="00271FA9">
        <w:t xml:space="preserve">lub pełnomocnika  </w:t>
      </w:r>
      <w:r>
        <w:t>(pole obowiązkowe</w:t>
      </w:r>
      <w:r w:rsidR="00404731">
        <w:t xml:space="preserve"> jeśli zaznaczono Pole </w:t>
      </w:r>
      <w:r w:rsidR="00ED5A6A">
        <w:t>A.1.26</w:t>
      </w:r>
      <w:r>
        <w:t>)</w:t>
      </w:r>
      <w:r w:rsidR="00F42E34">
        <w:t>.</w:t>
      </w:r>
    </w:p>
    <w:p w14:paraId="2C47CBA7" w14:textId="07E52C52" w:rsidR="006A236A" w:rsidRDefault="006A236A" w:rsidP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ED5A6A">
        <w:rPr>
          <w:b/>
        </w:rPr>
        <w:t>A.1.34</w:t>
      </w:r>
      <w:r>
        <w:t xml:space="preserve"> N</w:t>
      </w:r>
      <w:r w:rsidRPr="006A236A">
        <w:t xml:space="preserve">ależy </w:t>
      </w:r>
      <w:r w:rsidR="00813D4A">
        <w:t>wpisać</w:t>
      </w:r>
      <w:r w:rsidRPr="006A236A">
        <w:t xml:space="preserve"> nazwę poczty właściwej dla adresu </w:t>
      </w:r>
      <w:r w:rsidR="00404731">
        <w:t>do korespondencji</w:t>
      </w:r>
      <w:r w:rsidRPr="006A236A">
        <w:t xml:space="preserve"> </w:t>
      </w:r>
      <w:r>
        <w:t>W</w:t>
      </w:r>
      <w:r w:rsidRPr="006A236A">
        <w:t xml:space="preserve">nioskodawcy </w:t>
      </w:r>
      <w:r w:rsidR="00271FA9">
        <w:t xml:space="preserve">lub pełnomocnika  </w:t>
      </w:r>
      <w:r>
        <w:t>(pole obowiązkowe</w:t>
      </w:r>
      <w:r w:rsidR="00404731">
        <w:t xml:space="preserve"> jeśli zaznaczono Pole </w:t>
      </w:r>
      <w:r w:rsidR="00ED5A6A">
        <w:t>A.1.26</w:t>
      </w:r>
      <w:r>
        <w:t>)</w:t>
      </w:r>
      <w:r w:rsidR="00F42E34">
        <w:t>.</w:t>
      </w:r>
    </w:p>
    <w:p w14:paraId="595C9970" w14:textId="77777777" w:rsidR="006A236A" w:rsidRPr="009D67BC" w:rsidRDefault="006A236A">
      <w:pPr>
        <w:spacing w:after="0" w:line="276" w:lineRule="auto"/>
        <w:jc w:val="both"/>
        <w:rPr>
          <w:b/>
        </w:rPr>
      </w:pPr>
    </w:p>
    <w:p w14:paraId="50773A60" w14:textId="77777777" w:rsidR="005610DD" w:rsidRDefault="005610DD" w:rsidP="00A151CC">
      <w:pPr>
        <w:spacing w:after="0" w:line="276" w:lineRule="auto"/>
        <w:jc w:val="both"/>
      </w:pPr>
    </w:p>
    <w:p w14:paraId="2C772F2C" w14:textId="77777777" w:rsidR="00454029" w:rsidRPr="00837DC9" w:rsidRDefault="00454029" w:rsidP="00837DC9">
      <w:pPr>
        <w:jc w:val="both"/>
        <w:rPr>
          <w:b/>
        </w:rPr>
      </w:pPr>
      <w:r w:rsidRPr="00837DC9">
        <w:rPr>
          <w:b/>
        </w:rPr>
        <w:t>B. INFORMACJE O PRZEDSIĘWZIĘCIU</w:t>
      </w:r>
    </w:p>
    <w:p w14:paraId="73597E14" w14:textId="77777777" w:rsidR="00184633" w:rsidRDefault="00454029" w:rsidP="00837DC9">
      <w:pPr>
        <w:jc w:val="both"/>
        <w:rPr>
          <w:rFonts w:cstheme="minorHAnsi"/>
          <w:b/>
        </w:rPr>
      </w:pPr>
      <w:r w:rsidRPr="00837DC9">
        <w:rPr>
          <w:b/>
        </w:rPr>
        <w:t>B.1. INFORMACJE OGÓLNE DOTYCZĄCE BUDYNKU MIESZKALNEGO JEDNORODZINNEGO</w:t>
      </w:r>
      <w:r w:rsidRPr="00837DC9">
        <w:rPr>
          <w:rFonts w:cstheme="minorHAnsi"/>
          <w:b/>
        </w:rPr>
        <w:t>/ WYDZIELONEGO W BUDYNKU JEDNORODZINNYM LOKALU MIESZKALNEGO Z WYODRĘBNIONĄ KSIĘGĄ WIECZYSTĄ</w:t>
      </w:r>
    </w:p>
    <w:p w14:paraId="4B46AFF7" w14:textId="77777777" w:rsidR="0093749E" w:rsidRDefault="0093749E" w:rsidP="00837DC9">
      <w:pPr>
        <w:jc w:val="both"/>
        <w:rPr>
          <w:rFonts w:cstheme="minorHAnsi"/>
        </w:rPr>
      </w:pPr>
      <w:r>
        <w:rPr>
          <w:rFonts w:cstheme="minorHAnsi"/>
          <w:b/>
        </w:rPr>
        <w:t xml:space="preserve">Pole </w:t>
      </w:r>
      <w:r w:rsidR="00ED5A6A">
        <w:rPr>
          <w:rFonts w:cstheme="minorHAnsi"/>
          <w:b/>
        </w:rPr>
        <w:t>B.1.1</w:t>
      </w:r>
      <w:r>
        <w:rPr>
          <w:rFonts w:cstheme="minorHAnsi"/>
          <w:b/>
        </w:rPr>
        <w:t xml:space="preserve"> </w:t>
      </w:r>
      <w:r w:rsidRPr="00D407B6">
        <w:rPr>
          <w:rFonts w:cstheme="minorHAnsi"/>
        </w:rPr>
        <w:t>Należy zaznaczyć jeżeli adres budynku/lokalu mieszkalnego, w którym będzie realizowane wnioskowane przedsięwzięcie jest taki sam jak adres zamieszkania Wnioskodawcy.</w:t>
      </w:r>
    </w:p>
    <w:p w14:paraId="71D96361" w14:textId="77777777" w:rsidR="00837384" w:rsidRDefault="00837384" w:rsidP="00837DC9">
      <w:pPr>
        <w:jc w:val="both"/>
      </w:pPr>
      <w:r>
        <w:t>Jeżeli adres budynku/lokalu mieszkalnego, w którym będzie realizowane wnioskowane przedsięwzięcie jest inny niż adres zamieszkania Wnioskodawcy</w:t>
      </w:r>
      <w:r w:rsidR="00CD0E19">
        <w:t>,</w:t>
      </w:r>
      <w:r>
        <w:t xml:space="preserve"> należy podać go wypełniając pola opisane poniżej.</w:t>
      </w:r>
    </w:p>
    <w:p w14:paraId="3BC67979" w14:textId="77777777" w:rsidR="00C941D7" w:rsidRDefault="00C941D7" w:rsidP="00837DC9">
      <w:pPr>
        <w:jc w:val="both"/>
        <w:rPr>
          <w:rFonts w:cstheme="minorHAnsi"/>
          <w:b/>
        </w:rPr>
      </w:pPr>
      <w:r>
        <w:lastRenderedPageBreak/>
        <w:t>Uwaga! Możliwe jest zaznaczenie, że adres budynku jest taki sam jak adres zamiesz</w:t>
      </w:r>
      <w:r w:rsidR="00966662">
        <w:t xml:space="preserve">kania jeżeli </w:t>
      </w:r>
      <w:r w:rsidR="00CD0E19">
        <w:t>Wnioskodawca mieszka w Polsce.</w:t>
      </w:r>
    </w:p>
    <w:p w14:paraId="482EECE6" w14:textId="77777777" w:rsidR="00D407B6" w:rsidRDefault="0093749E" w:rsidP="00D407B6">
      <w:pPr>
        <w:spacing w:after="0" w:line="276" w:lineRule="auto"/>
        <w:jc w:val="both"/>
      </w:pPr>
      <w:r>
        <w:rPr>
          <w:rFonts w:cstheme="minorHAnsi"/>
          <w:b/>
        </w:rPr>
        <w:t xml:space="preserve">Pole </w:t>
      </w:r>
      <w:r w:rsidR="00ED5A6A">
        <w:rPr>
          <w:rFonts w:cstheme="minorHAnsi"/>
          <w:b/>
        </w:rPr>
        <w:t>B.1.2</w:t>
      </w:r>
      <w:r w:rsidR="00D407B6">
        <w:rPr>
          <w:rFonts w:cstheme="minorHAnsi"/>
          <w:b/>
        </w:rPr>
        <w:t xml:space="preserve"> </w:t>
      </w:r>
      <w:r w:rsidR="00D407B6">
        <w:t>N</w:t>
      </w:r>
      <w:r w:rsidR="00D407B6" w:rsidRPr="006A236A">
        <w:t xml:space="preserve">ależy wybrać z listy rozwijanej nazwę województwa właściwego dla adresu </w:t>
      </w:r>
      <w:r w:rsidR="00D407B6">
        <w:t xml:space="preserve">budynku/lokalu mieszkalnego, w którym będzie realizowane wnioskowane przedsięwzięcie (pole obowiązkowe jeśli nie zaznaczono Pola </w:t>
      </w:r>
      <w:r w:rsidR="00ED5A6A">
        <w:t>B.1.1</w:t>
      </w:r>
      <w:r w:rsidR="00D407B6">
        <w:t>).</w:t>
      </w:r>
    </w:p>
    <w:p w14:paraId="4B431A81" w14:textId="77777777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B.1.3</w:t>
      </w:r>
      <w:r>
        <w:t xml:space="preserve"> N</w:t>
      </w:r>
      <w:r w:rsidRPr="006A236A">
        <w:t xml:space="preserve">ależy wybrać z listy rozwijanej nazwę powiatu właściwego dla adresu </w:t>
      </w:r>
      <w:r>
        <w:t>budynku/lokalu mieszkalnego, w którym będzie realizowane wnioskowane przedsięwzięcie</w:t>
      </w:r>
      <w:r w:rsidRPr="006A236A">
        <w:t xml:space="preserve"> </w:t>
      </w:r>
      <w:r>
        <w:t xml:space="preserve">(pole obowiązkowe jeśli nie zaznaczono Pola </w:t>
      </w:r>
      <w:r w:rsidR="00ED5A6A">
        <w:t>B.1.1</w:t>
      </w:r>
      <w:r>
        <w:t>).</w:t>
      </w:r>
    </w:p>
    <w:p w14:paraId="685CB6BB" w14:textId="77777777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B.1.4</w:t>
      </w:r>
      <w:r>
        <w:t xml:space="preserve"> N</w:t>
      </w:r>
      <w:r w:rsidRPr="006A236A">
        <w:t xml:space="preserve">ależy wybrać z listy rozwijanej nazwę gminy właściwej dla adresu </w:t>
      </w:r>
      <w:r>
        <w:t>budynku/lokalu mieszkalnego, w którym będzie realizowane wnioskowane przedsięwzięcie</w:t>
      </w:r>
      <w:r w:rsidRPr="006A236A">
        <w:t xml:space="preserve"> </w:t>
      </w:r>
      <w:r>
        <w:t xml:space="preserve">(pole obowiązkowe jeśli nie zaznaczono Pola </w:t>
      </w:r>
      <w:r w:rsidR="00ED5A6A">
        <w:t>B.1.1</w:t>
      </w:r>
      <w:r>
        <w:t>).</w:t>
      </w:r>
    </w:p>
    <w:p w14:paraId="47DB050A" w14:textId="77777777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B.1.5</w:t>
      </w:r>
      <w:r>
        <w:t xml:space="preserve"> N</w:t>
      </w:r>
      <w:r w:rsidRPr="006A236A">
        <w:t xml:space="preserve">ależy wybrać z listy rozwijanej nazwę miejscowości właściwej dla adresu </w:t>
      </w:r>
      <w:r>
        <w:t>budynku/lokalu mieszkalnego, w którym będzie realizowane wnioskowane przedsięwzięcie</w:t>
      </w:r>
      <w:r w:rsidRPr="006A236A">
        <w:t xml:space="preserve"> </w:t>
      </w:r>
      <w:r>
        <w:t xml:space="preserve">(pole obowiązkowe jeśli nie zaznaczono Pola </w:t>
      </w:r>
      <w:r w:rsidR="00ED5A6A">
        <w:t>B.1.1</w:t>
      </w:r>
      <w:r>
        <w:t>).</w:t>
      </w:r>
    </w:p>
    <w:p w14:paraId="385D3A0F" w14:textId="77777777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B.1.6</w:t>
      </w:r>
      <w:r>
        <w:t xml:space="preserve"> Należy wpisać na</w:t>
      </w:r>
      <w:r w:rsidR="00CD0E19">
        <w:t>z</w:t>
      </w:r>
      <w:r>
        <w:t>wę</w:t>
      </w:r>
      <w:r w:rsidRPr="006A236A">
        <w:t xml:space="preserve"> ulicy właściwej dla adresu </w:t>
      </w:r>
      <w:r>
        <w:t xml:space="preserve">budynku/lokalu mieszkalnego, w którym będzie realizowane wnioskowane przedsięwzięcie, w przypadku braku ulicy, należy wpisać „brak” (pole obowiązkowe jeśli nie zaznaczono Pola </w:t>
      </w:r>
      <w:r w:rsidR="00ED5A6A">
        <w:t>B.1.1</w:t>
      </w:r>
      <w:r>
        <w:t>).</w:t>
      </w:r>
    </w:p>
    <w:p w14:paraId="6B891ABA" w14:textId="77777777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B.1.7</w:t>
      </w:r>
      <w:r>
        <w:t xml:space="preserve"> Należy wpisać nr</w:t>
      </w:r>
      <w:r w:rsidRPr="006A236A">
        <w:t xml:space="preserve"> domu</w:t>
      </w:r>
      <w:r>
        <w:t xml:space="preserve"> lub nr domu</w:t>
      </w:r>
      <w:r w:rsidRPr="006A236A">
        <w:t>/</w:t>
      </w:r>
      <w:r>
        <w:t>nr</w:t>
      </w:r>
      <w:r w:rsidRPr="006A236A">
        <w:t xml:space="preserve"> lokalu właściwego dla </w:t>
      </w:r>
      <w:r>
        <w:t xml:space="preserve">budynku/lokalu mieszkalnego, w którym będzie realizowane wnioskowane przedsięwzięcie (pole obowiązkowe jeśli nie zaznaczono Pola </w:t>
      </w:r>
      <w:r w:rsidR="00ED5A6A">
        <w:t>B.1.1</w:t>
      </w:r>
      <w:r>
        <w:t>).</w:t>
      </w:r>
    </w:p>
    <w:p w14:paraId="05D34424" w14:textId="77777777" w:rsidR="00D407B6" w:rsidRDefault="00D407B6" w:rsidP="00D407B6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ED5A6A">
        <w:rPr>
          <w:b/>
        </w:rPr>
        <w:t>B.1.8</w:t>
      </w:r>
      <w:r w:rsidRPr="00062D01">
        <w:rPr>
          <w:b/>
        </w:rPr>
        <w:t>.</w:t>
      </w:r>
      <w:r>
        <w:t xml:space="preserve"> N</w:t>
      </w:r>
      <w:r w:rsidRPr="006A236A">
        <w:t xml:space="preserve">ależy wpisać kod pocztowy właściwy dla adresu </w:t>
      </w:r>
      <w:r>
        <w:t xml:space="preserve">budynku/lokalu mieszkalnego, w którym będzie realizowane wnioskowane przedsięwzięcie (pole obowiązkowe jeśli nie zaznaczono Pola </w:t>
      </w:r>
      <w:r w:rsidR="00ED5A6A">
        <w:t>B.1.1</w:t>
      </w:r>
      <w:r>
        <w:t>).</w:t>
      </w:r>
    </w:p>
    <w:p w14:paraId="14E9C237" w14:textId="64FF2DB8" w:rsidR="0093749E" w:rsidRDefault="00D407B6" w:rsidP="00D407B6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ED5A6A">
        <w:rPr>
          <w:b/>
        </w:rPr>
        <w:t>B.1.9</w:t>
      </w:r>
      <w:r>
        <w:t>. N</w:t>
      </w:r>
      <w:r w:rsidRPr="006A236A">
        <w:t xml:space="preserve">ależy </w:t>
      </w:r>
      <w:r w:rsidR="00813D4A">
        <w:t>wpisać</w:t>
      </w:r>
      <w:r w:rsidRPr="006A236A">
        <w:t xml:space="preserve"> nazwę poczty właściwej dla adresu </w:t>
      </w:r>
      <w:r>
        <w:t xml:space="preserve">budynku/lokalu mieszkalnego, w którym będzie realizowane wnioskowane przedsięwzięcie (pole obowiązkowe jeśli nie zaznaczono Pola </w:t>
      </w:r>
      <w:r w:rsidR="00ED5A6A">
        <w:t>B.1.1</w:t>
      </w:r>
      <w:r>
        <w:t>).</w:t>
      </w:r>
    </w:p>
    <w:p w14:paraId="66CC871A" w14:textId="77777777" w:rsidR="00D407B6" w:rsidRDefault="00E13ADA" w:rsidP="00D407B6">
      <w:pPr>
        <w:spacing w:after="0" w:line="276" w:lineRule="auto"/>
        <w:jc w:val="both"/>
        <w:rPr>
          <w:b/>
        </w:rPr>
      </w:pPr>
      <w:r>
        <w:rPr>
          <w:b/>
        </w:rPr>
        <w:t>Pole B.1.10, B.1.11</w:t>
      </w:r>
      <w:r w:rsidR="00D421C3">
        <w:rPr>
          <w:b/>
        </w:rPr>
        <w:t xml:space="preserve"> </w:t>
      </w:r>
      <w:r w:rsidR="00D421C3">
        <w:t>Należy zaznaczyć jedną z opcji</w:t>
      </w:r>
      <w:r w:rsidR="00D475C2">
        <w:t xml:space="preserve"> </w:t>
      </w:r>
      <w:r w:rsidR="00D475C2" w:rsidRPr="009D67BC">
        <w:t>zgodnie z nazwą p</w:t>
      </w:r>
      <w:r w:rsidR="00D475C2">
        <w:t>ól</w:t>
      </w:r>
      <w:r w:rsidR="00D421C3">
        <w:t xml:space="preserve"> </w:t>
      </w:r>
      <w:r w:rsidR="00D421C3" w:rsidRPr="00062D01">
        <w:t>(pole obowiązkowe)</w:t>
      </w:r>
      <w:r w:rsidR="00D475C2">
        <w:t>.</w:t>
      </w:r>
    </w:p>
    <w:p w14:paraId="7C230634" w14:textId="50B14C49" w:rsidR="001340B5" w:rsidRDefault="000E2B2C" w:rsidP="00837DC9">
      <w:pPr>
        <w:jc w:val="both"/>
      </w:pPr>
      <w:r>
        <w:rPr>
          <w:b/>
        </w:rPr>
        <w:t>P</w:t>
      </w:r>
      <w:r w:rsidRPr="00B313C9">
        <w:rPr>
          <w:b/>
        </w:rPr>
        <w:t xml:space="preserve">ole </w:t>
      </w:r>
      <w:r w:rsidR="00E13ADA">
        <w:rPr>
          <w:b/>
        </w:rPr>
        <w:t xml:space="preserve">B.1.12 </w:t>
      </w:r>
      <w:r w:rsidR="00D421C3" w:rsidRPr="00B824DF">
        <w:t>Należy wpisać nr księgi wieczystej budynku</w:t>
      </w:r>
      <w:r w:rsidR="0051797E">
        <w:t xml:space="preserve"> lub nieruchomości na której jest położony dany budynek mieszkalny </w:t>
      </w:r>
      <w:r w:rsidR="00D421C3" w:rsidRPr="00B824DF">
        <w:t>/lokalu mieszkalnego</w:t>
      </w:r>
      <w:r w:rsidR="000F7000">
        <w:t xml:space="preserve"> </w:t>
      </w:r>
      <w:r w:rsidR="00ED7278">
        <w:t>(w formacie</w:t>
      </w:r>
      <w:r w:rsidR="00ED7278" w:rsidRPr="00AF4D96">
        <w:t>: AA0A/00000000/0 gdzie A to litera a 0 to cyfra)</w:t>
      </w:r>
      <w:r w:rsidR="00D421C3" w:rsidRPr="00B824DF">
        <w:t xml:space="preserve">, w którym będzie realizowane wnioskowane przedsięwzięcie. </w:t>
      </w:r>
      <w:r w:rsidR="00B824DF" w:rsidRPr="00B824DF">
        <w:t>W przypadku braku księgi wieczystej dla danego budynku mieszkalnego</w:t>
      </w:r>
      <w:r w:rsidR="000F7000">
        <w:t xml:space="preserve"> lub nieruchomości na której jest położony dany budynek mieszkalny</w:t>
      </w:r>
      <w:r w:rsidR="00123EC6" w:rsidRPr="00B824DF">
        <w:t>, należy wpisać "brak" i do wniosku dołączyć dokument potwierdzający prawo wła</w:t>
      </w:r>
      <w:r w:rsidR="00422CD9" w:rsidRPr="00B824DF">
        <w:t>s</w:t>
      </w:r>
      <w:r w:rsidR="00123EC6" w:rsidRPr="00B824DF">
        <w:t>ności</w:t>
      </w:r>
      <w:r w:rsidR="00B824DF" w:rsidRPr="00B824DF">
        <w:t xml:space="preserve"> (pole obowiązkowe).</w:t>
      </w:r>
      <w:r w:rsidR="00123EC6" w:rsidRPr="00B824DF">
        <w:t xml:space="preserve"> </w:t>
      </w:r>
    </w:p>
    <w:p w14:paraId="6073EE64" w14:textId="77777777" w:rsidR="003D5104" w:rsidRDefault="003D5104" w:rsidP="00837DC9">
      <w:pPr>
        <w:jc w:val="both"/>
      </w:pPr>
      <w:r w:rsidRPr="00911818">
        <w:rPr>
          <w:b/>
        </w:rPr>
        <w:t>Uwaga!</w:t>
      </w:r>
      <w:r>
        <w:t xml:space="preserve"> Nie można wnioskować o dofinansowanie dla lokalu mieszkalnego bez nr księgi wieczystej (opcja „brak” nie jest dostępna po zaznaczeniu, że przedsięwzięcie dotyczy </w:t>
      </w:r>
      <w:r w:rsidR="00BF13E3">
        <w:t xml:space="preserve"> </w:t>
      </w:r>
      <w:r>
        <w:t>lokalu mieszkalnego).</w:t>
      </w:r>
    </w:p>
    <w:p w14:paraId="5A8D57B4" w14:textId="77777777" w:rsidR="00AA7763" w:rsidRPr="00B824DF" w:rsidRDefault="00AA7763" w:rsidP="00255A33">
      <w:pPr>
        <w:spacing w:after="0"/>
        <w:jc w:val="both"/>
      </w:pPr>
      <w:r w:rsidRPr="00837DC9">
        <w:rPr>
          <w:b/>
        </w:rPr>
        <w:t xml:space="preserve">Pole </w:t>
      </w:r>
      <w:r w:rsidR="00E13ADA">
        <w:rPr>
          <w:b/>
        </w:rPr>
        <w:t>B.1.13</w:t>
      </w:r>
      <w:r>
        <w:t xml:space="preserve"> </w:t>
      </w:r>
      <w:r w:rsidR="00B824DF" w:rsidRPr="00B824DF">
        <w:t>Należy wpisać nr działki zgodnie z danymi ewidencji gruntów i budynków, na której znajduje się budynek/lokal mieszkalny, w którym będzie realizowane wnioskowane przedsięwzięcie (pole obowiązkowe).</w:t>
      </w:r>
      <w:r w:rsidRPr="00B824DF">
        <w:t xml:space="preserve"> </w:t>
      </w:r>
    </w:p>
    <w:p w14:paraId="7B6A8B60" w14:textId="77777777" w:rsidR="00B824DF" w:rsidRDefault="000E2B2C" w:rsidP="00837DC9">
      <w:pPr>
        <w:jc w:val="both"/>
      </w:pPr>
      <w:r w:rsidRPr="008C27F6">
        <w:rPr>
          <w:b/>
        </w:rPr>
        <w:t>P</w:t>
      </w:r>
      <w:r w:rsidRPr="00B313C9">
        <w:rPr>
          <w:b/>
        </w:rPr>
        <w:t xml:space="preserve">ole </w:t>
      </w:r>
      <w:r w:rsidR="00E13ADA">
        <w:rPr>
          <w:b/>
        </w:rPr>
        <w:t>B.1.14, B.1.15</w:t>
      </w:r>
      <w:r>
        <w:t xml:space="preserve"> </w:t>
      </w:r>
      <w:r w:rsidR="00B824DF">
        <w:t xml:space="preserve"> Należy zaznaczyć jedną z opcji </w:t>
      </w:r>
      <w:r w:rsidR="00D475C2" w:rsidRPr="00D475C2">
        <w:t xml:space="preserve">zgodnie z nazwą pól </w:t>
      </w:r>
      <w:r w:rsidR="00B824DF" w:rsidRPr="00062D01">
        <w:t>(pole obowiązkowe)</w:t>
      </w:r>
      <w:r w:rsidR="00B824DF">
        <w:t>:</w:t>
      </w:r>
    </w:p>
    <w:p w14:paraId="4171CCCC" w14:textId="5CBCFB97" w:rsidR="0066596D" w:rsidRDefault="00B824DF" w:rsidP="00837DC9">
      <w:pPr>
        <w:jc w:val="both"/>
      </w:pPr>
      <w:r>
        <w:t>TAK</w:t>
      </w:r>
      <w:r w:rsidR="00E13ADA">
        <w:t xml:space="preserve"> (B.1.14)</w:t>
      </w:r>
      <w:r>
        <w:t xml:space="preserve"> – </w:t>
      </w:r>
      <w:r w:rsidR="00E97B52" w:rsidRPr="00E97B52">
        <w:t xml:space="preserve"> </w:t>
      </w:r>
      <w:r w:rsidR="00D475C2">
        <w:t>j</w:t>
      </w:r>
      <w:r w:rsidR="00E97B52" w:rsidRPr="00E97B52">
        <w:t xml:space="preserve">eżeli została przyznana dotacja na budynek/lokal mieszkalny na warunkach Programu w </w:t>
      </w:r>
      <w:r w:rsidR="00A315F2" w:rsidRPr="00E97B52">
        <w:t>wersj</w:t>
      </w:r>
      <w:r w:rsidR="00A315F2">
        <w:t>ach</w:t>
      </w:r>
      <w:r w:rsidR="00A315F2" w:rsidRPr="00E97B52">
        <w:t xml:space="preserve"> </w:t>
      </w:r>
      <w:r w:rsidR="00E97B52" w:rsidRPr="00E97B52">
        <w:t>obowiązując</w:t>
      </w:r>
      <w:r w:rsidR="00A315F2">
        <w:t>ych</w:t>
      </w:r>
      <w:r w:rsidR="00E97B52" w:rsidRPr="00E97B52">
        <w:t xml:space="preserve"> </w:t>
      </w:r>
      <w:r w:rsidR="00A315F2">
        <w:t>do 14 maja 2020 r.</w:t>
      </w:r>
      <w:r w:rsidR="009651D6">
        <w:t xml:space="preserve">, </w:t>
      </w:r>
      <w:r w:rsidR="00E97B52" w:rsidRPr="00E97B52">
        <w:t>Wnioskodawca na ten sam budynek/lokal mieszkalny może złożyć wniosek o dofinansowanie</w:t>
      </w:r>
      <w:r w:rsidR="00FE2FD4">
        <w:t xml:space="preserve"> wyłącznie</w:t>
      </w:r>
      <w:r w:rsidR="00E97B52" w:rsidRPr="00E97B52">
        <w:t xml:space="preserve"> w zakresie pkt. 9.2.2. poz. 3 Części 1)</w:t>
      </w:r>
      <w:r w:rsidR="00084A43">
        <w:t>/pkt. 9.2.2 poz.2 Części 2)</w:t>
      </w:r>
      <w:r w:rsidR="00480857">
        <w:t>/ pkt. 9.2.2 poz.2 Części 3</w:t>
      </w:r>
      <w:r w:rsidR="00480857" w:rsidRPr="00C1034A">
        <w:t>)</w:t>
      </w:r>
      <w:r w:rsidR="00480857">
        <w:t xml:space="preserve"> </w:t>
      </w:r>
      <w:r w:rsidR="00084A43">
        <w:t>obowiązującego Programu</w:t>
      </w:r>
      <w:r w:rsidR="00480857">
        <w:t xml:space="preserve"> </w:t>
      </w:r>
      <w:r w:rsidR="00480857" w:rsidRPr="00C1034A">
        <w:t>(na inne koszty kwalifikowane niż dofinansowane wcześniejszą dotacją)</w:t>
      </w:r>
      <w:r w:rsidR="00D475C2">
        <w:t>.</w:t>
      </w:r>
    </w:p>
    <w:p w14:paraId="45CA8FBE" w14:textId="77777777" w:rsidR="007C5D8A" w:rsidRDefault="0066596D" w:rsidP="00837DC9">
      <w:pPr>
        <w:jc w:val="both"/>
      </w:pPr>
      <w:r>
        <w:lastRenderedPageBreak/>
        <w:t>NIE</w:t>
      </w:r>
      <w:r w:rsidR="00E13ADA">
        <w:t xml:space="preserve"> (B.1.15)</w:t>
      </w:r>
      <w:r>
        <w:t xml:space="preserve"> – jeżeli na budynek/lokal mieszkalny, w  którym będzie realizowane wnioskowane przedsięwzięcie nie uzyskano wcześniej dotacji w ramach Programu.</w:t>
      </w:r>
      <w:r w:rsidR="00B824DF">
        <w:t xml:space="preserve"> </w:t>
      </w:r>
    </w:p>
    <w:p w14:paraId="06F93981" w14:textId="77777777" w:rsidR="002320DB" w:rsidRDefault="002320DB" w:rsidP="00837DC9">
      <w:pPr>
        <w:jc w:val="both"/>
      </w:pPr>
      <w:r w:rsidRPr="00986EB0">
        <w:rPr>
          <w:b/>
        </w:rPr>
        <w:t>Uwaga!</w:t>
      </w:r>
      <w:r>
        <w:t xml:space="preserve"> W przypadku zaznaczenia B.1.14 (TAK) nie jest możliwe wnioskowanie o źródło ciepła (</w:t>
      </w:r>
      <w:r w:rsidR="00BF3F5C">
        <w:t xml:space="preserve">w dalszej części wniosku </w:t>
      </w:r>
      <w:r>
        <w:t>należy zaznaczyć pole B.1.23</w:t>
      </w:r>
      <w:r w:rsidR="00BF3F5C">
        <w:t>)</w:t>
      </w:r>
      <w:r>
        <w:t xml:space="preserve">. </w:t>
      </w:r>
    </w:p>
    <w:p w14:paraId="221FB64C" w14:textId="0736E79E" w:rsidR="007C5D8A" w:rsidRDefault="007C5D8A" w:rsidP="00837DC9">
      <w:pPr>
        <w:jc w:val="both"/>
      </w:pPr>
      <w:r w:rsidRPr="008C27F6">
        <w:rPr>
          <w:b/>
        </w:rPr>
        <w:t>P</w:t>
      </w:r>
      <w:r w:rsidRPr="00B313C9">
        <w:rPr>
          <w:b/>
        </w:rPr>
        <w:t xml:space="preserve">ole </w:t>
      </w:r>
      <w:r w:rsidR="00E13ADA">
        <w:rPr>
          <w:b/>
        </w:rPr>
        <w:t>B.1.16</w:t>
      </w:r>
      <w:r>
        <w:t xml:space="preserve"> </w:t>
      </w:r>
      <w:r w:rsidR="003A4BAA">
        <w:t>Należy wybrać odpowiedni przedział czasowy, w którym wystąpiono o zgodę na budowę</w:t>
      </w:r>
      <w:r w:rsidR="00084A43">
        <w:t>/zgłosz</w:t>
      </w:r>
      <w:r w:rsidR="00813D4A">
        <w:t>e</w:t>
      </w:r>
      <w:r w:rsidR="003270A2">
        <w:t>n</w:t>
      </w:r>
      <w:r w:rsidR="00813D4A">
        <w:t>ie</w:t>
      </w:r>
      <w:r w:rsidR="00084A43">
        <w:t xml:space="preserve"> budow</w:t>
      </w:r>
      <w:r w:rsidR="00813D4A">
        <w:t>y</w:t>
      </w:r>
      <w:r w:rsidR="003A4BAA">
        <w:t xml:space="preserve"> dla budynku/lokalu mieszkalnego, w którym będzie realizowane wnioskowane przedsięwzięcie. W przypadku braku posiadania takiej informacji, należy wybrać przedział czasowy odzwierciedlający orientacyjne rok </w:t>
      </w:r>
      <w:r w:rsidR="00A76B86">
        <w:t>wystąpienia o zgodę na budowę</w:t>
      </w:r>
      <w:r w:rsidR="00084A43">
        <w:t>/zgłoszenia budowy</w:t>
      </w:r>
      <w:r w:rsidR="00A76B86">
        <w:t xml:space="preserve"> </w:t>
      </w:r>
      <w:r w:rsidR="003A4BAA">
        <w:t>(pole obowiązkowe).</w:t>
      </w:r>
    </w:p>
    <w:p w14:paraId="35A1506F" w14:textId="3D1682D0" w:rsidR="007410EC" w:rsidRDefault="007410EC" w:rsidP="00837DC9">
      <w:pPr>
        <w:jc w:val="both"/>
      </w:pPr>
      <w:r w:rsidRPr="007410EC">
        <w:rPr>
          <w:b/>
        </w:rPr>
        <w:t>Uwaga!</w:t>
      </w:r>
      <w:r>
        <w:t xml:space="preserve"> </w:t>
      </w:r>
      <w:r w:rsidRPr="007410EC">
        <w:t>Budynki</w:t>
      </w:r>
      <w:r w:rsidR="00084A43">
        <w:t>/lokale mieszkalne</w:t>
      </w:r>
      <w:r w:rsidR="00A76B86">
        <w:t>, na budowę których wystąpiono</w:t>
      </w:r>
      <w:r w:rsidR="00084A43">
        <w:t xml:space="preserve"> o zgodę lub zgłoszono ich budowę po 31 grudnia 2013</w:t>
      </w:r>
      <w:r w:rsidR="00A12B32">
        <w:t xml:space="preserve"> </w:t>
      </w:r>
      <w:r w:rsidR="00084A43">
        <w:t>r.</w:t>
      </w:r>
      <w:r w:rsidR="000D1BA0">
        <w:t xml:space="preserve"> </w:t>
      </w:r>
      <w:r w:rsidRPr="007410EC">
        <w:t xml:space="preserve">nie mogą uzyskać dotacji na </w:t>
      </w:r>
      <w:r w:rsidR="00FB3DEF" w:rsidRPr="00801765">
        <w:rPr>
          <w:rFonts w:cstheme="minorHAnsi"/>
        </w:rPr>
        <w:t>zakres kosztów kwalifikowanych wskazany w tabeli 3 Załącznika 2</w:t>
      </w:r>
      <w:r w:rsidR="003F1EA0">
        <w:rPr>
          <w:rFonts w:cstheme="minorHAnsi"/>
        </w:rPr>
        <w:t>/2a</w:t>
      </w:r>
      <w:r w:rsidR="002B7F04">
        <w:rPr>
          <w:rFonts w:cstheme="minorHAnsi"/>
        </w:rPr>
        <w:t>/2b</w:t>
      </w:r>
      <w:r w:rsidR="00FB3DEF" w:rsidRPr="00801765">
        <w:rPr>
          <w:rFonts w:cstheme="minorHAnsi"/>
        </w:rPr>
        <w:t xml:space="preserve"> do Programu, tj. ocieplenie przegród budowlanych, stolarka okienna i drzwiowa</w:t>
      </w:r>
      <w:r w:rsidR="00084A43" w:rsidRPr="00084A43">
        <w:t>.</w:t>
      </w:r>
    </w:p>
    <w:p w14:paraId="22713F6B" w14:textId="0688A015" w:rsidR="00D56D50" w:rsidRDefault="00D56D50" w:rsidP="00837DC9">
      <w:pPr>
        <w:jc w:val="both"/>
      </w:pPr>
      <w:r w:rsidRPr="00475379">
        <w:rPr>
          <w:b/>
        </w:rPr>
        <w:t>Uwaga!</w:t>
      </w:r>
      <w:r>
        <w:t xml:space="preserve"> </w:t>
      </w:r>
      <w:r w:rsidR="001A4278">
        <w:t>Koszty poniesione w budynku</w:t>
      </w:r>
      <w:r>
        <w:t>/</w:t>
      </w:r>
      <w:r w:rsidR="001A4278">
        <w:t>lokalu mieszkalnym</w:t>
      </w:r>
      <w:r>
        <w:t>, któ</w:t>
      </w:r>
      <w:r w:rsidR="001A4278">
        <w:t>ry</w:t>
      </w:r>
      <w:r>
        <w:t xml:space="preserve"> nie został</w:t>
      </w:r>
      <w:r w:rsidR="001A4278">
        <w:t xml:space="preserve"> oddany</w:t>
      </w:r>
      <w:r>
        <w:t xml:space="preserve"> do użytku nie mogą </w:t>
      </w:r>
      <w:r w:rsidR="001A4278">
        <w:t xml:space="preserve">być zakwalifikowane do </w:t>
      </w:r>
      <w:r>
        <w:t>dofinansowania z Programu.</w:t>
      </w:r>
    </w:p>
    <w:p w14:paraId="08978F77" w14:textId="77777777" w:rsidR="00AB7F6B" w:rsidRDefault="000E2B2C" w:rsidP="00837DC9">
      <w:pPr>
        <w:jc w:val="both"/>
      </w:pPr>
      <w:r>
        <w:rPr>
          <w:b/>
        </w:rPr>
        <w:t>P</w:t>
      </w:r>
      <w:r w:rsidRPr="000E2B2C">
        <w:rPr>
          <w:b/>
        </w:rPr>
        <w:t xml:space="preserve">ole </w:t>
      </w:r>
      <w:r w:rsidR="00E13ADA">
        <w:rPr>
          <w:b/>
        </w:rPr>
        <w:t>B.1.17</w:t>
      </w:r>
      <w:r w:rsidR="00080AB2">
        <w:rPr>
          <w:b/>
        </w:rPr>
        <w:t xml:space="preserve"> </w:t>
      </w:r>
      <w:r w:rsidR="005F5CA3">
        <w:t>Należy wpisać całkowitą powierzchnię budynku/lokalu mieszkalnego, w którym będzie realizowane wnioskowane przedsięwzięcie</w:t>
      </w:r>
      <w:r w:rsidR="00BF13E3">
        <w:t xml:space="preserve"> (pole obowiązkowe)</w:t>
      </w:r>
      <w:r w:rsidR="005F5CA3">
        <w:t>.</w:t>
      </w:r>
      <w:r w:rsidR="00AB7F6B" w:rsidRPr="00AB7F6B">
        <w:t xml:space="preserve"> </w:t>
      </w:r>
    </w:p>
    <w:p w14:paraId="3967733D" w14:textId="77777777" w:rsidR="00380F2D" w:rsidRDefault="00AB7F6B" w:rsidP="00837DC9">
      <w:pPr>
        <w:jc w:val="both"/>
        <w:rPr>
          <w:b/>
        </w:rPr>
      </w:pPr>
      <w:r w:rsidRPr="005F5CA3">
        <w:rPr>
          <w:b/>
        </w:rPr>
        <w:t>Uwaga!</w:t>
      </w:r>
      <w:r>
        <w:t xml:space="preserve"> Powierzchnia całkowita budynku/lokalu mieszkalnego</w:t>
      </w:r>
      <w:r w:rsidRPr="00AB7F6B">
        <w:t xml:space="preserve"> liczona jest po zewnętrznym obrysie ścian. Do tej wartości </w:t>
      </w:r>
      <w:r w:rsidR="00AB723D">
        <w:t>wlicza się</w:t>
      </w:r>
      <w:r w:rsidRPr="00AB7F6B">
        <w:t xml:space="preserve"> powierzchni</w:t>
      </w:r>
      <w:r w:rsidR="00AB723D">
        <w:t>ę</w:t>
      </w:r>
      <w:r w:rsidRPr="00AB7F6B">
        <w:t xml:space="preserve"> wszystkich znajdujących się w budynku kondygnacji, zarówno nadziemnych, jak i podziemnych (np. piwnica czy podziemny garaż), a także zewnętrzne schody, różnego rodzaju dobudówki i nadbudówki, balkony, tarasy i inne elementy wystające na zewnątrz poza ściany budynku.</w:t>
      </w:r>
    </w:p>
    <w:p w14:paraId="50BCCF0A" w14:textId="77777777" w:rsidR="00010AB5" w:rsidRDefault="00047318" w:rsidP="00837DC9">
      <w:pPr>
        <w:jc w:val="both"/>
        <w:rPr>
          <w:b/>
        </w:rPr>
      </w:pPr>
      <w:r>
        <w:rPr>
          <w:b/>
        </w:rPr>
        <w:t>P</w:t>
      </w:r>
      <w:r w:rsidRPr="00B313C9">
        <w:rPr>
          <w:b/>
        </w:rPr>
        <w:t xml:space="preserve">ole </w:t>
      </w:r>
      <w:r w:rsidR="00E13ADA">
        <w:rPr>
          <w:b/>
        </w:rPr>
        <w:t>B.1.18</w:t>
      </w:r>
      <w:r w:rsidR="007E7D83">
        <w:rPr>
          <w:b/>
        </w:rPr>
        <w:t xml:space="preserve"> </w:t>
      </w:r>
      <w:r w:rsidR="00F537A4">
        <w:t>Należy zaznaczyć, jeżeli w budynku/lokalu mieszkalnym, w którym będzie realizowa</w:t>
      </w:r>
      <w:r w:rsidR="007E7D83">
        <w:t>ne wnioskowane przedsięwzięcie jest prowadzona działalność gospodarcza</w:t>
      </w:r>
      <w:r w:rsidR="000C2954" w:rsidRPr="000C2954">
        <w:t xml:space="preserve"> w rozumieniu Programu</w:t>
      </w:r>
      <w:r w:rsidR="000D1BA0">
        <w:t>,</w:t>
      </w:r>
      <w:r w:rsidR="000C2954" w:rsidRPr="000C2954">
        <w:t xml:space="preserve"> tj. zgodn</w:t>
      </w:r>
      <w:r w:rsidR="000C2954">
        <w:t>ie z unijnym prawem konkurencji</w:t>
      </w:r>
      <w:r w:rsidR="007E7D83">
        <w:t>.</w:t>
      </w:r>
      <w:r w:rsidR="00422CD9">
        <w:rPr>
          <w:b/>
        </w:rPr>
        <w:t xml:space="preserve"> </w:t>
      </w:r>
    </w:p>
    <w:p w14:paraId="765F9157" w14:textId="26393636" w:rsidR="00010AB5" w:rsidRDefault="00010AB5" w:rsidP="00010AB5">
      <w:pPr>
        <w:jc w:val="both"/>
      </w:pPr>
      <w:r w:rsidRPr="007E7D83">
        <w:rPr>
          <w:b/>
        </w:rPr>
        <w:t>Uwaga!</w:t>
      </w:r>
      <w:r w:rsidRPr="002433FA">
        <w:t xml:space="preserve"> </w:t>
      </w:r>
      <w:r w:rsidRPr="0030205F">
        <w:t>W przypadku, gdy w budynku</w:t>
      </w:r>
      <w:r>
        <w:t>/lokalu mieszkalnym</w:t>
      </w:r>
      <w:r w:rsidRPr="0030205F">
        <w:t>, w którym realizowane</w:t>
      </w:r>
      <w:r w:rsidR="007E7D83">
        <w:t xml:space="preserve"> będzie wnioskowane</w:t>
      </w:r>
      <w:r>
        <w:t xml:space="preserve"> </w:t>
      </w:r>
      <w:r w:rsidRPr="0030205F">
        <w:t>przedsięwzięcie</w:t>
      </w:r>
      <w:r w:rsidR="000D1BA0">
        <w:t>,</w:t>
      </w:r>
      <w:r w:rsidRPr="0030205F">
        <w:t xml:space="preserve"> prowadzona jest działalność gospodarcza, wysokość </w:t>
      </w:r>
      <w:r w:rsidR="00B447BD">
        <w:t>wnioskowanej dotacji do</w:t>
      </w:r>
      <w:r w:rsidR="007E7D83">
        <w:t xml:space="preserve"> kwoty w sekcji D </w:t>
      </w:r>
      <w:r w:rsidRPr="0030205F">
        <w:t>jest pomniejszana proporcjonalnie do</w:t>
      </w:r>
      <w:r w:rsidR="007E7D83">
        <w:t xml:space="preserve"> </w:t>
      </w:r>
      <w:r w:rsidRPr="0030205F">
        <w:t>powierzchni zajmowanej na prowadzenie działalności gospodarczej</w:t>
      </w:r>
      <w:r w:rsidR="007E7D83">
        <w:t xml:space="preserve"> </w:t>
      </w:r>
      <w:r w:rsidR="00AA281E">
        <w:t xml:space="preserve">(powierzchnia ta wyliczana jest jako iloczyn powierzchni zajmowanej na prowadzenie działalności gospodarczej </w:t>
      </w:r>
      <w:r w:rsidR="007E7D83">
        <w:t>oraz liczby miesięcy w roku</w:t>
      </w:r>
      <w:r w:rsidR="00A65AC7">
        <w:t>, w których prowadzona jest działalność gospodarcza</w:t>
      </w:r>
      <w:r w:rsidR="00DC0A3F">
        <w:t xml:space="preserve"> podzielonej na 12</w:t>
      </w:r>
      <w:r w:rsidR="00AA281E">
        <w:t>)</w:t>
      </w:r>
      <w:r w:rsidRPr="0030205F">
        <w:t>.</w:t>
      </w:r>
    </w:p>
    <w:p w14:paraId="4B57A739" w14:textId="77777777" w:rsidR="00010AB5" w:rsidRDefault="00010AB5" w:rsidP="00010AB5">
      <w:pPr>
        <w:jc w:val="both"/>
      </w:pPr>
      <w:r w:rsidRPr="00837DC9">
        <w:t xml:space="preserve">Jeśli </w:t>
      </w:r>
      <w:r w:rsidR="007E7D83">
        <w:t xml:space="preserve">wyliczony w Polu </w:t>
      </w:r>
      <w:r w:rsidR="00E13ADA">
        <w:t>B.1.21</w:t>
      </w:r>
      <w:r w:rsidR="007E7D83">
        <w:t xml:space="preserve"> procent </w:t>
      </w:r>
      <w:r w:rsidRPr="00837DC9">
        <w:t>powierzchni przeznaczon</w:t>
      </w:r>
      <w:r w:rsidR="007E7D83">
        <w:t>ej</w:t>
      </w:r>
      <w:r w:rsidRPr="00837DC9">
        <w:t xml:space="preserve"> na prowadzenie działalności gospodarczej przekracza 30%</w:t>
      </w:r>
      <w:r w:rsidR="000C2954" w:rsidRPr="000C2954">
        <w:t xml:space="preserve"> powierzchni całkowitej budynku/lokalu mieszkalnego</w:t>
      </w:r>
      <w:r w:rsidR="000D1BA0">
        <w:t>,</w:t>
      </w:r>
      <w:r w:rsidRPr="00837DC9">
        <w:t xml:space="preserve"> przedsięwzięcie nie może być dofinansowane. </w:t>
      </w:r>
    </w:p>
    <w:p w14:paraId="7CB70FD8" w14:textId="77777777" w:rsidR="007E7D83" w:rsidRDefault="007E7D83" w:rsidP="00255A33">
      <w:pPr>
        <w:spacing w:after="0"/>
        <w:jc w:val="both"/>
      </w:pPr>
      <w:r w:rsidRPr="00C90158">
        <w:rPr>
          <w:b/>
        </w:rPr>
        <w:t xml:space="preserve">Pole </w:t>
      </w:r>
      <w:r w:rsidR="00E13ADA">
        <w:rPr>
          <w:b/>
        </w:rPr>
        <w:t>B.1.19</w:t>
      </w:r>
      <w:r w:rsidRPr="007E7D83">
        <w:t xml:space="preserve"> </w:t>
      </w:r>
      <w:r>
        <w:t>Należy wpisać powierzchnię budynku/lokalu mieszkalnego (w m</w:t>
      </w:r>
      <w:r>
        <w:rPr>
          <w:vertAlign w:val="superscript"/>
        </w:rPr>
        <w:t>2</w:t>
      </w:r>
      <w:r>
        <w:t>)</w:t>
      </w:r>
      <w:r w:rsidR="000C2954">
        <w:t xml:space="preserve"> </w:t>
      </w:r>
      <w:r w:rsidR="000C2954" w:rsidRPr="000C2954">
        <w:t>wykorzystywaną na prowadzenie działalności gospodarczej w budynku/lokalu mieszkalnym</w:t>
      </w:r>
      <w:r>
        <w:t>, w którym będzie realizowane wnioskowane przedsięwzięcie</w:t>
      </w:r>
      <w:r w:rsidR="00007602">
        <w:t xml:space="preserve"> </w:t>
      </w:r>
      <w:r>
        <w:t xml:space="preserve">(pole obowiązkowe jeśli zaznaczono Pole </w:t>
      </w:r>
      <w:r w:rsidR="00E13ADA">
        <w:t>B.1.18</w:t>
      </w:r>
      <w:r>
        <w:t>).</w:t>
      </w:r>
    </w:p>
    <w:p w14:paraId="74FCB7E1" w14:textId="77777777" w:rsidR="00F65A25" w:rsidRDefault="007E7D83" w:rsidP="00837DC9">
      <w:pPr>
        <w:jc w:val="both"/>
      </w:pPr>
      <w:r w:rsidRPr="00C90158">
        <w:rPr>
          <w:b/>
        </w:rPr>
        <w:t xml:space="preserve">Pole </w:t>
      </w:r>
      <w:r w:rsidR="00E13ADA">
        <w:rPr>
          <w:b/>
        </w:rPr>
        <w:t>B.1.20</w:t>
      </w:r>
      <w:r>
        <w:t xml:space="preserve"> Należy w</w:t>
      </w:r>
      <w:r w:rsidR="004819E2">
        <w:t>ybra</w:t>
      </w:r>
      <w:r>
        <w:t>ć liczbę miesięcy w roku</w:t>
      </w:r>
      <w:r w:rsidR="00C90158">
        <w:t>, w których prowadzona jest działalność gospodarcza w budynku/lokalu mieszkalnym, w którym będzie realizowane wnioskowane przedsięwzięcie</w:t>
      </w:r>
      <w:r w:rsidR="004819E2">
        <w:t>.</w:t>
      </w:r>
      <w:r w:rsidR="00D75630">
        <w:t xml:space="preserve"> </w:t>
      </w:r>
      <w:r w:rsidR="004819E2">
        <w:t>J</w:t>
      </w:r>
      <w:r w:rsidR="00D75630">
        <w:t>eżeli działalność prowadzona jest w sposób ciągły należy w</w:t>
      </w:r>
      <w:r w:rsidR="004819E2">
        <w:t>ybra</w:t>
      </w:r>
      <w:r w:rsidR="00D75630">
        <w:t>ć 12 miesięcy</w:t>
      </w:r>
      <w:r w:rsidR="00FB3DEF">
        <w:t xml:space="preserve">. </w:t>
      </w:r>
      <w:r w:rsidR="00D75630">
        <w:t>W przypadku prowadzenia działalności gospodarczej okresowo (przez mniej niż 12 miesięcy w ciągu roku) należy podać l</w:t>
      </w:r>
      <w:r w:rsidR="00FB3DEF">
        <w:t>iczb</w:t>
      </w:r>
      <w:r w:rsidR="004819E2">
        <w:t>ę</w:t>
      </w:r>
      <w:r w:rsidR="00FB3DEF">
        <w:t xml:space="preserve"> </w:t>
      </w:r>
      <w:r w:rsidR="00FB3DEF">
        <w:lastRenderedPageBreak/>
        <w:t>miesięcy określan</w:t>
      </w:r>
      <w:r w:rsidR="00D75630">
        <w:t>ą</w:t>
      </w:r>
      <w:r w:rsidR="00FB3DEF">
        <w:t xml:space="preserve"> na podstawie ostatnich</w:t>
      </w:r>
      <w:r w:rsidR="00FB3DEF" w:rsidRPr="00FB3DEF">
        <w:t xml:space="preserve"> 12 miesięcy poprzedzając</w:t>
      </w:r>
      <w:r w:rsidR="00FB3DEF">
        <w:t>ych</w:t>
      </w:r>
      <w:r w:rsidR="00FB3DEF" w:rsidRPr="00FB3DEF">
        <w:t xml:space="preserve"> miesiąc złożenia wniosku</w:t>
      </w:r>
      <w:r w:rsidR="00C90158">
        <w:t xml:space="preserve"> (pole obowiązkowe jeśli zaznaczono Pole </w:t>
      </w:r>
      <w:r w:rsidR="00E13ADA">
        <w:t>B.1.18</w:t>
      </w:r>
      <w:r w:rsidR="00C90158">
        <w:t>).</w:t>
      </w:r>
    </w:p>
    <w:p w14:paraId="7697C581" w14:textId="38216A6D" w:rsidR="00AB3F28" w:rsidRPr="00837DC9" w:rsidRDefault="00C90158" w:rsidP="00837DC9">
      <w:pPr>
        <w:jc w:val="both"/>
      </w:pPr>
      <w:r w:rsidRPr="651B9702">
        <w:rPr>
          <w:b/>
          <w:bCs/>
        </w:rPr>
        <w:t xml:space="preserve">Pole </w:t>
      </w:r>
      <w:r w:rsidR="00E13ADA" w:rsidRPr="651B9702">
        <w:rPr>
          <w:b/>
          <w:bCs/>
        </w:rPr>
        <w:t>B.1.21</w:t>
      </w:r>
      <w:r>
        <w:t xml:space="preserve"> Pole zostanie uzupełnione automatycznie po wpisaniu danych w Polach </w:t>
      </w:r>
      <w:r w:rsidR="00E13ADA">
        <w:t>B.1.19</w:t>
      </w:r>
      <w:r>
        <w:t xml:space="preserve"> i </w:t>
      </w:r>
      <w:r w:rsidR="00E13ADA">
        <w:t>B.1.20</w:t>
      </w:r>
      <w:r>
        <w:t>.</w:t>
      </w:r>
    </w:p>
    <w:p w14:paraId="3780E9E3" w14:textId="77777777" w:rsidR="00C90158" w:rsidRDefault="00380F2D" w:rsidP="00326440">
      <w:pPr>
        <w:jc w:val="both"/>
      </w:pPr>
      <w:r>
        <w:rPr>
          <w:b/>
        </w:rPr>
        <w:t xml:space="preserve">Pole </w:t>
      </w:r>
      <w:r w:rsidR="00E13ADA">
        <w:rPr>
          <w:b/>
        </w:rPr>
        <w:t>B.1.</w:t>
      </w:r>
      <w:r w:rsidR="00007602">
        <w:rPr>
          <w:b/>
        </w:rPr>
        <w:t>22</w:t>
      </w:r>
      <w:r w:rsidR="00E13ADA">
        <w:rPr>
          <w:b/>
        </w:rPr>
        <w:t>, B.1.23</w:t>
      </w:r>
      <w:r w:rsidR="000D3885">
        <w:rPr>
          <w:b/>
        </w:rPr>
        <w:t xml:space="preserve"> </w:t>
      </w:r>
      <w:r w:rsidR="00C90158">
        <w:t xml:space="preserve">Należy zaznaczyć jedną z opcji </w:t>
      </w:r>
      <w:r w:rsidR="00C90158" w:rsidRPr="00062D01">
        <w:t>(pole obowiązkowe)</w:t>
      </w:r>
      <w:r w:rsidR="00C90158">
        <w:t>:</w:t>
      </w:r>
    </w:p>
    <w:p w14:paraId="67998566" w14:textId="0755F5E6" w:rsidR="00C90158" w:rsidRDefault="00C90158" w:rsidP="00326440">
      <w:pPr>
        <w:jc w:val="both"/>
      </w:pPr>
      <w:r>
        <w:t>TAK</w:t>
      </w:r>
      <w:r w:rsidR="00E13ADA">
        <w:t xml:space="preserve"> (B.1.22)</w:t>
      </w:r>
      <w:r w:rsidR="00A12B32">
        <w:t xml:space="preserve"> –</w:t>
      </w:r>
      <w:r>
        <w:t xml:space="preserve"> jeżeli w ramach przedsięwzięcia nastąpi wymiana i likwidacja źródła</w:t>
      </w:r>
      <w:r w:rsidR="004A16B7">
        <w:t>/eł</w:t>
      </w:r>
      <w:r>
        <w:t xml:space="preserve"> ciepła na paliwo stałe</w:t>
      </w:r>
      <w:r w:rsidR="00A12B32">
        <w:t>.</w:t>
      </w:r>
      <w:r w:rsidR="007B1BB1">
        <w:t xml:space="preserve"> </w:t>
      </w:r>
    </w:p>
    <w:p w14:paraId="079F9564" w14:textId="77777777" w:rsidR="00813D4A" w:rsidRDefault="00C90158" w:rsidP="00326440">
      <w:pPr>
        <w:jc w:val="both"/>
      </w:pPr>
      <w:r>
        <w:t>NIE</w:t>
      </w:r>
      <w:r w:rsidR="00E13ADA">
        <w:t xml:space="preserve"> (B.1.23)</w:t>
      </w:r>
      <w:r>
        <w:t xml:space="preserve"> – jeżeli w ramach przedsięwzięcia nie nastąpi wymiana źródła ciepła na paliwo stałe. Ta opcja dopuszczalna jest tylko wtedy, jeżeli w budynku/lokalu mieszkalnym, w którym będzie realizowane wnioskowane przedsięwzięcie, znajduje się już zainstalowane źródło ciepła spełniające w</w:t>
      </w:r>
      <w:r w:rsidR="00270E88">
        <w:t>arunki</w:t>
      </w:r>
      <w:r>
        <w:t xml:space="preserve"> Programu. </w:t>
      </w:r>
    </w:p>
    <w:p w14:paraId="086481CE" w14:textId="77777777" w:rsidR="00BF13E3" w:rsidRDefault="00BF13E3" w:rsidP="00326440">
      <w:pPr>
        <w:jc w:val="both"/>
      </w:pPr>
      <w:r w:rsidRPr="00911818">
        <w:rPr>
          <w:b/>
        </w:rPr>
        <w:t>Uwaga!</w:t>
      </w:r>
      <w:r>
        <w:t xml:space="preserve"> Po zaznaczeniu jednej z wyżej wymienionych opcji, należy zaznaczyć odpowiednie oświadczenia w celu odblokowania tabeli B.2.1. W przypadku zaznaczenia B.1.23, w tabeli B.2.1 aktywne będzie tylko pole B.2.1.44.</w:t>
      </w:r>
    </w:p>
    <w:p w14:paraId="12D471B6" w14:textId="77777777" w:rsidR="000F36B8" w:rsidRDefault="00C90158" w:rsidP="00326440">
      <w:pPr>
        <w:jc w:val="both"/>
      </w:pPr>
      <w:r w:rsidRPr="000F36B8">
        <w:rPr>
          <w:b/>
        </w:rPr>
        <w:t xml:space="preserve">Pole </w:t>
      </w:r>
      <w:r w:rsidR="00E13ADA">
        <w:rPr>
          <w:b/>
        </w:rPr>
        <w:t>B.1.24</w:t>
      </w:r>
      <w:r>
        <w:t xml:space="preserve"> Należy wpisać liczbę źródeł ciepła na paliwo stałe w budynku/lokalu mieszkalnym, w którym będzie realizowane wnioskowane przedsięwzięcie, które </w:t>
      </w:r>
      <w:r w:rsidR="000F36B8">
        <w:t xml:space="preserve">podlegają wymianie i likwidacji (pole obowiązkowe jeśli </w:t>
      </w:r>
      <w:r w:rsidR="00E13ADA">
        <w:t>zaznaczono Pole B.1.22</w:t>
      </w:r>
      <w:r w:rsidR="000F36B8">
        <w:t>).</w:t>
      </w:r>
    </w:p>
    <w:p w14:paraId="7B1B1D98" w14:textId="77777777" w:rsidR="000F36B8" w:rsidRDefault="000F36B8" w:rsidP="00326440">
      <w:pPr>
        <w:jc w:val="both"/>
      </w:pPr>
      <w:r w:rsidRPr="000F36B8">
        <w:rPr>
          <w:b/>
        </w:rPr>
        <w:t>Uwaga!</w:t>
      </w:r>
      <w:r>
        <w:t xml:space="preserve"> Zgodnie z Programem, po zakończeniu</w:t>
      </w:r>
      <w:r w:rsidR="004A16B7">
        <w:t xml:space="preserve"> realizacji</w:t>
      </w:r>
      <w:r>
        <w:t xml:space="preserve"> przedsięwzięcia, na które otrzymano dotację w ramach Programu,</w:t>
      </w:r>
      <w:r w:rsidR="000B5BFE">
        <w:t xml:space="preserve"> wchodzi ono w okres trwałości, trwający 5 lat. W okresie trwałości,</w:t>
      </w:r>
      <w:r>
        <w:t xml:space="preserve"> w budynku/lokalu mieszkalnym, w którym realizowane było dane przedsięwzięcie, nie może znajdować się źródło ciepła niespełniające w</w:t>
      </w:r>
      <w:r w:rsidR="00270E88">
        <w:t>arunków</w:t>
      </w:r>
      <w:r>
        <w:t xml:space="preserve"> Programu.</w:t>
      </w:r>
    </w:p>
    <w:p w14:paraId="5A4B3F30" w14:textId="77777777" w:rsidR="000F36B8" w:rsidRDefault="000F36B8" w:rsidP="00273E5D">
      <w:pPr>
        <w:jc w:val="both"/>
      </w:pPr>
      <w:r w:rsidRPr="00F82F5A">
        <w:rPr>
          <w:b/>
        </w:rPr>
        <w:t xml:space="preserve">Pole </w:t>
      </w:r>
      <w:r w:rsidR="00E13ADA">
        <w:rPr>
          <w:b/>
        </w:rPr>
        <w:t>B.1.25</w:t>
      </w:r>
      <w:r>
        <w:t xml:space="preserve"> Należy zaznaczyć w celu potwierdzenia zgodności z w</w:t>
      </w:r>
      <w:r w:rsidR="00270E88">
        <w:t>arunkami</w:t>
      </w:r>
      <w:r>
        <w:t xml:space="preserve"> Programu (pole obowiązkowe jeśli </w:t>
      </w:r>
      <w:r w:rsidR="00E13ADA">
        <w:t>zaznaczono Pole B.1.23</w:t>
      </w:r>
      <w:r>
        <w:t>)</w:t>
      </w:r>
      <w:r w:rsidR="00C9179C">
        <w:t>.</w:t>
      </w:r>
    </w:p>
    <w:p w14:paraId="13C3EEBB" w14:textId="77777777" w:rsidR="00C9179C" w:rsidRDefault="00C9179C" w:rsidP="00273E5D">
      <w:pPr>
        <w:jc w:val="both"/>
      </w:pPr>
      <w:r w:rsidRPr="00C9179C">
        <w:rPr>
          <w:b/>
        </w:rPr>
        <w:t>Uwaga!</w:t>
      </w:r>
      <w:r>
        <w:t xml:space="preserve"> W takiej sytuacji Wnioskodawca jest uprawniony do starania się o dotację na zadania termomodernizacyjne z sekcji B.2.2. </w:t>
      </w:r>
      <w:r w:rsidR="00270E88">
        <w:t xml:space="preserve">tj.: </w:t>
      </w:r>
      <w:r>
        <w:t xml:space="preserve">ocieplenie przegród budowlanych, stolarka okienna i drzwiowa wraz z dokumentacją </w:t>
      </w:r>
      <w:r w:rsidR="001B6602">
        <w:t xml:space="preserve">z sekcji B.2.3. </w:t>
      </w:r>
      <w:r>
        <w:t xml:space="preserve">na potrzeby realizacji działań termomodernizacyjnych oraz zakup  wentylacji mechanicznej z odzyskiem ciepła wymienionej w sekcji B.2.1. </w:t>
      </w:r>
    </w:p>
    <w:p w14:paraId="5EAA2AB0" w14:textId="77777777" w:rsidR="000F36B8" w:rsidRDefault="000F36B8" w:rsidP="00255A33">
      <w:pPr>
        <w:spacing w:after="0"/>
        <w:jc w:val="both"/>
      </w:pPr>
      <w:r w:rsidRPr="00F82F5A">
        <w:rPr>
          <w:b/>
        </w:rPr>
        <w:t xml:space="preserve">Pole </w:t>
      </w:r>
      <w:r w:rsidR="00E13ADA">
        <w:rPr>
          <w:b/>
        </w:rPr>
        <w:t>B.1.26</w:t>
      </w:r>
      <w:r>
        <w:t xml:space="preserve"> Należy zaznaczyć w celu potwierdzenia zgodności z w</w:t>
      </w:r>
      <w:r w:rsidR="00270E88">
        <w:t>arunkami</w:t>
      </w:r>
      <w:r>
        <w:t xml:space="preserve"> Programu jeśli w budynku/lokalu mieszkalnym, w którym będzie realizowane wnio</w:t>
      </w:r>
      <w:r w:rsidR="00D1230E">
        <w:t>sk</w:t>
      </w:r>
      <w:r>
        <w:t>owane przedsięwzięcie nie ma innego źródła ciepła, jak tylko na paliwo stałe</w:t>
      </w:r>
      <w:r w:rsidR="009813AB">
        <w:t xml:space="preserve"> (podlegające wymianie i likwidacji w ramach przedsięwzięcia) </w:t>
      </w:r>
      <w:r>
        <w:t xml:space="preserve">(pole obowiązkowe jeśli </w:t>
      </w:r>
      <w:r w:rsidR="00E13ADA">
        <w:t xml:space="preserve">zaznaczono Pole B.1.22 </w:t>
      </w:r>
      <w:r>
        <w:t xml:space="preserve"> i nie zaznaczono Pola </w:t>
      </w:r>
      <w:r w:rsidR="00E13ADA">
        <w:t>B.1.27</w:t>
      </w:r>
      <w:r>
        <w:t>)</w:t>
      </w:r>
      <w:r w:rsidR="00433E2F">
        <w:t>.</w:t>
      </w:r>
    </w:p>
    <w:p w14:paraId="413488F7" w14:textId="0215BB06" w:rsidR="009813AB" w:rsidRDefault="00D1230E" w:rsidP="00EE4D0B">
      <w:pPr>
        <w:jc w:val="both"/>
      </w:pPr>
      <w:r w:rsidRPr="00F82F5A">
        <w:rPr>
          <w:b/>
        </w:rPr>
        <w:t xml:space="preserve">Pole </w:t>
      </w:r>
      <w:r w:rsidR="00E13ADA">
        <w:rPr>
          <w:b/>
        </w:rPr>
        <w:t>B.1.27</w:t>
      </w:r>
      <w:r>
        <w:t xml:space="preserve"> Należy zaznaczyć w celu potwierdzenia zgodności z w</w:t>
      </w:r>
      <w:r w:rsidR="00270E88">
        <w:t>arunkami</w:t>
      </w:r>
      <w:r>
        <w:t xml:space="preserve"> Programu jeśli w budynku/lokalu mieszkalnym, w którym będzie realizowane wnioskowane przedsięwzięcie jest źródło</w:t>
      </w:r>
      <w:r w:rsidR="004A16B7">
        <w:t xml:space="preserve"> ciepła</w:t>
      </w:r>
      <w:r>
        <w:t xml:space="preserve"> na paliwo stałe</w:t>
      </w:r>
      <w:r w:rsidR="009813AB">
        <w:t xml:space="preserve"> (podlegające wymianie i likwidacji w ramach przedsięwzięcia)</w:t>
      </w:r>
      <w:r>
        <w:t xml:space="preserve"> oraz </w:t>
      </w:r>
      <w:r w:rsidR="002B7421">
        <w:t>kocioł gazowy</w:t>
      </w:r>
      <w:r>
        <w:t>, któr</w:t>
      </w:r>
      <w:r w:rsidR="002B7421">
        <w:t>y</w:t>
      </w:r>
      <w:r>
        <w:t xml:space="preserve"> nie jest wykorzystywan</w:t>
      </w:r>
      <w:r w:rsidR="0076207F">
        <w:t>y</w:t>
      </w:r>
      <w:r>
        <w:t xml:space="preserve"> do ogrzewania budynku/lokalu mieszkalnego</w:t>
      </w:r>
      <w:r w:rsidR="004A16B7">
        <w:t xml:space="preserve"> - </w:t>
      </w:r>
      <w:r w:rsidR="004A16B7" w:rsidRPr="004A16B7">
        <w:t>pobór gazu</w:t>
      </w:r>
      <w:r w:rsidR="002B7421">
        <w:t xml:space="preserve"> sieciowego</w:t>
      </w:r>
      <w:r w:rsidR="004A16B7" w:rsidRPr="004A16B7">
        <w:t xml:space="preserve"> jest </w:t>
      </w:r>
      <w:r w:rsidR="001B6602">
        <w:t>wyłącznie</w:t>
      </w:r>
      <w:r w:rsidR="004A16B7" w:rsidRPr="004A16B7">
        <w:t xml:space="preserve"> dla potrzeb kuchni gazowej i/lub podgrzewania wody</w:t>
      </w:r>
      <w:r>
        <w:t xml:space="preserve"> (pole obowiązkowe jeśli</w:t>
      </w:r>
      <w:r w:rsidR="00E13ADA">
        <w:t xml:space="preserve"> zaznaczono Pole B.1.22</w:t>
      </w:r>
      <w:r>
        <w:t xml:space="preserve"> i nie zaznaczono Pola </w:t>
      </w:r>
      <w:r w:rsidR="00E13ADA">
        <w:t>B.1.26</w:t>
      </w:r>
      <w:r>
        <w:t>)</w:t>
      </w:r>
      <w:r w:rsidR="00433E2F">
        <w:t>.</w:t>
      </w:r>
    </w:p>
    <w:p w14:paraId="17773C35" w14:textId="057C980C" w:rsidR="00884765" w:rsidRPr="00010AB5" w:rsidRDefault="009813AB" w:rsidP="00EE4D0B">
      <w:pPr>
        <w:jc w:val="both"/>
        <w:rPr>
          <w:i/>
        </w:rPr>
      </w:pPr>
      <w:r w:rsidRPr="009813AB">
        <w:rPr>
          <w:b/>
        </w:rPr>
        <w:t>Uwaga!</w:t>
      </w:r>
      <w:r>
        <w:t xml:space="preserve"> Potwierdzeniem braku użycia </w:t>
      </w:r>
      <w:r w:rsidR="002B7421">
        <w:t>kotła gazowego zasilanego gazem sieciowym,</w:t>
      </w:r>
      <w:r>
        <w:t xml:space="preserve"> do ogrzewania budynku/lokalu mieszkalnego jest zużycie gazu </w:t>
      </w:r>
      <w:r w:rsidR="002B7421">
        <w:t xml:space="preserve">z sieci </w:t>
      </w:r>
      <w:r>
        <w:t>nieprzekraczające 5600</w:t>
      </w:r>
      <w:r w:rsidR="00A12B32">
        <w:t xml:space="preserve"> </w:t>
      </w:r>
      <w:r>
        <w:t xml:space="preserve">kWh </w:t>
      </w:r>
      <w:r w:rsidRPr="00010AB5">
        <w:t>w ciągu roku (średnia z ostatnich 3 lat kalendarzowych</w:t>
      </w:r>
      <w:r w:rsidR="00270E88">
        <w:t>, a w przypadku okresu krótszego</w:t>
      </w:r>
      <w:r w:rsidR="007B1BB1" w:rsidRPr="007B1BB1">
        <w:t xml:space="preserve"> </w:t>
      </w:r>
      <w:r w:rsidR="007B1BB1">
        <w:t>wynikającego z niedostępności danych po zmianie właściciela budynku/lokalu mieszkalnego</w:t>
      </w:r>
      <w:r w:rsidR="00270E88">
        <w:t>, średnia z całego</w:t>
      </w:r>
      <w:r w:rsidR="000F3C39">
        <w:t xml:space="preserve"> okresu).</w:t>
      </w:r>
      <w:r>
        <w:t xml:space="preserve"> </w:t>
      </w:r>
      <w:r w:rsidR="00231EFB" w:rsidRPr="00010AB5">
        <w:lastRenderedPageBreak/>
        <w:t>Zużycie gazu w gospodarstwie domowym można sprawdzić</w:t>
      </w:r>
      <w:r w:rsidR="000F3C39">
        <w:t xml:space="preserve"> </w:t>
      </w:r>
      <w:r w:rsidR="004A16B7">
        <w:t>na</w:t>
      </w:r>
      <w:r w:rsidR="000F3C39">
        <w:t xml:space="preserve"> fakturach</w:t>
      </w:r>
      <w:r w:rsidR="00231EFB" w:rsidRPr="00010AB5">
        <w:t xml:space="preserve"> przesyłanych przez </w:t>
      </w:r>
      <w:r w:rsidR="000F3C39">
        <w:t>dystrybutorów gazu</w:t>
      </w:r>
      <w:r w:rsidR="00231EFB" w:rsidRPr="00010AB5">
        <w:t>.</w:t>
      </w:r>
    </w:p>
    <w:p w14:paraId="544D73E0" w14:textId="77777777" w:rsidR="00EE4D0B" w:rsidRDefault="00EE4D0B" w:rsidP="00EE4D0B">
      <w:pPr>
        <w:jc w:val="both"/>
      </w:pPr>
      <w:r>
        <w:t xml:space="preserve">Zaznaczenie tego oświadczenia przez Wnioskodawcę </w:t>
      </w:r>
      <w:r w:rsidR="009813AB">
        <w:t>uniemożliwia wybranie do zakresu rzeczowego</w:t>
      </w:r>
      <w:r w:rsidR="00567E81">
        <w:t xml:space="preserve"> przedsięwzięcia</w:t>
      </w:r>
      <w:r w:rsidR="009813AB">
        <w:t xml:space="preserve"> źródła</w:t>
      </w:r>
      <w:r w:rsidR="00567E81">
        <w:t xml:space="preserve"> ciepła</w:t>
      </w:r>
      <w:r w:rsidR="009813AB">
        <w:t xml:space="preserve"> na paliwo stałe lub kotłowni</w:t>
      </w:r>
      <w:r w:rsidR="00567E81">
        <w:t xml:space="preserve"> gazowej</w:t>
      </w:r>
      <w:r w:rsidR="009813AB">
        <w:t>.</w:t>
      </w:r>
      <w:r>
        <w:t xml:space="preserve"> </w:t>
      </w:r>
      <w:r w:rsidR="20238377">
        <w:t>Kotłownia gazowa może zostać wybrana do zakresu rzeczowego przedsięwzięcia, o ile budynek/lokal mieszkalny nie jest podłączony do sieci gazowej</w:t>
      </w:r>
      <w:r w:rsidR="00175D57">
        <w:t>, a Wnioskodawca planuje takie podłączenie</w:t>
      </w:r>
      <w:r w:rsidR="20238377">
        <w:t>.</w:t>
      </w:r>
    </w:p>
    <w:p w14:paraId="3A63422D" w14:textId="77777777" w:rsidR="00273E5D" w:rsidRDefault="008F3E9B" w:rsidP="00837DC9">
      <w:pPr>
        <w:jc w:val="both"/>
      </w:pPr>
      <w:r>
        <w:t xml:space="preserve">W przypadku, gdy w ramach przedsięwzięcia realizowana jest tylko wymiana źródła ciepła oraz Wnioskodawca wybrał w zakresie rzeczowym przedsięwzięcia kotłownię gazową, nie ma możliwości zaznaczenia dokumentacji projektowej w sekcji B.2.3, ponieważ jej koszt jest już uwzględniony w </w:t>
      </w:r>
      <w:r w:rsidR="007E79BA">
        <w:t>pozycji kotłownia gazowa.</w:t>
      </w:r>
      <w:r w:rsidR="00175D57">
        <w:t xml:space="preserve"> </w:t>
      </w:r>
    </w:p>
    <w:p w14:paraId="0CEE7E1C" w14:textId="77777777" w:rsidR="0097308D" w:rsidRDefault="0097308D" w:rsidP="00837DC9">
      <w:pPr>
        <w:jc w:val="both"/>
        <w:rPr>
          <w:b/>
        </w:rPr>
      </w:pPr>
      <w:r w:rsidRPr="00837DC9">
        <w:rPr>
          <w:b/>
        </w:rPr>
        <w:t>B.2. ZAKRES RZECZOWY PRZEDSIĘWZIĘCIA</w:t>
      </w:r>
      <w:r w:rsidR="00180D54">
        <w:rPr>
          <w:b/>
        </w:rPr>
        <w:t xml:space="preserve"> – KALKULATOR DOTACJI</w:t>
      </w:r>
      <w:r w:rsidR="00180D54" w:rsidRPr="00837DC9">
        <w:rPr>
          <w:b/>
        </w:rPr>
        <w:t xml:space="preserve">    </w:t>
      </w:r>
      <w:r w:rsidR="000D3885" w:rsidRPr="00837DC9">
        <w:rPr>
          <w:b/>
        </w:rPr>
        <w:t xml:space="preserve">      </w:t>
      </w:r>
    </w:p>
    <w:p w14:paraId="3468AFC5" w14:textId="14082407" w:rsidR="00AD685A" w:rsidRPr="00A1182A" w:rsidRDefault="00AD685A" w:rsidP="00AD685A">
      <w:pPr>
        <w:jc w:val="both"/>
        <w:rPr>
          <w:b/>
          <w:u w:val="single"/>
        </w:rPr>
      </w:pPr>
      <w:r w:rsidRPr="00A1182A">
        <w:rPr>
          <w:b/>
          <w:u w:val="single"/>
        </w:rPr>
        <w:t xml:space="preserve">Przed przystąpieniem do wypełniania tej części wniosku, niezbędne jest zapoznanie </w:t>
      </w:r>
      <w:r>
        <w:rPr>
          <w:b/>
          <w:u w:val="single"/>
        </w:rPr>
        <w:t xml:space="preserve">się przez </w:t>
      </w:r>
      <w:r w:rsidRPr="00A1182A">
        <w:rPr>
          <w:b/>
          <w:u w:val="single"/>
        </w:rPr>
        <w:t>Wni</w:t>
      </w:r>
      <w:r>
        <w:rPr>
          <w:b/>
          <w:u w:val="single"/>
        </w:rPr>
        <w:t>oskodawcę</w:t>
      </w:r>
      <w:r w:rsidRPr="00A1182A">
        <w:rPr>
          <w:b/>
          <w:u w:val="single"/>
        </w:rPr>
        <w:t xml:space="preserve"> z załącznikiem 2/2a</w:t>
      </w:r>
      <w:r w:rsidR="002B7F04">
        <w:rPr>
          <w:b/>
          <w:u w:val="single"/>
        </w:rPr>
        <w:t>/2b</w:t>
      </w:r>
      <w:r w:rsidRPr="00A1182A">
        <w:rPr>
          <w:b/>
          <w:u w:val="single"/>
        </w:rPr>
        <w:t xml:space="preserve"> do </w:t>
      </w:r>
      <w:r w:rsidR="00481C48">
        <w:rPr>
          <w:b/>
          <w:u w:val="single"/>
        </w:rPr>
        <w:t>Programu</w:t>
      </w:r>
      <w:r w:rsidRPr="00A1182A">
        <w:rPr>
          <w:b/>
          <w:u w:val="single"/>
        </w:rPr>
        <w:t>.</w:t>
      </w:r>
    </w:p>
    <w:p w14:paraId="7D56D877" w14:textId="2AC6C1C3" w:rsidR="006D0B02" w:rsidRDefault="0097308D" w:rsidP="006D0B02">
      <w:pPr>
        <w:jc w:val="both"/>
      </w:pPr>
      <w:r w:rsidRPr="651B9702">
        <w:rPr>
          <w:b/>
          <w:bCs/>
        </w:rPr>
        <w:t xml:space="preserve">Pole </w:t>
      </w:r>
      <w:r w:rsidR="003B5777" w:rsidRPr="651B9702">
        <w:rPr>
          <w:b/>
          <w:bCs/>
        </w:rPr>
        <w:t>B.2.1</w:t>
      </w:r>
      <w:r w:rsidR="00481C48" w:rsidRPr="651B9702">
        <w:rPr>
          <w:b/>
          <w:bCs/>
        </w:rPr>
        <w:t xml:space="preserve"> </w:t>
      </w:r>
      <w:r w:rsidR="002E52BD">
        <w:rPr>
          <w:b/>
          <w:bCs/>
        </w:rPr>
        <w:t xml:space="preserve">Jeżeli przedsięwzięcie zostało rozpoczęte przed dniem złożenia wniosku o dofinansowanie </w:t>
      </w:r>
      <w:r w:rsidR="002E52BD">
        <w:t>n</w:t>
      </w:r>
      <w:r w:rsidR="00481C48">
        <w:t xml:space="preserve">ależy wpisać datę rozpoczęcia przedsięwzięcia, rozumianą jako data </w:t>
      </w:r>
      <w:r w:rsidR="00180D54">
        <w:t xml:space="preserve">poniesienia </w:t>
      </w:r>
      <w:r w:rsidR="00481C48">
        <w:t>pierwszego kosztu (data wystawienia pierwszej faktury lub równoważnego dokumentu księgowego na materiał, usługę, urządzenie związane z realizowanym przedsięwzięciem</w:t>
      </w:r>
      <w:r w:rsidR="00AA55B5">
        <w:t>)</w:t>
      </w:r>
      <w:r w:rsidR="00481C48">
        <w:t>. Data wystawienia faktury/d</w:t>
      </w:r>
      <w:r w:rsidR="003270A2">
        <w:t>okument</w:t>
      </w:r>
      <w:r w:rsidR="00481C48">
        <w:t>u księgowego nie może być wcześniejsza niż 6 miesięcy przed datą złożenia wniosku o dofinansowanie</w:t>
      </w:r>
      <w:r w:rsidR="00A12B32">
        <w:t xml:space="preserve"> oraz nie wcześniejsza niż data wskazana w ogłoszeniu o</w:t>
      </w:r>
      <w:r w:rsidR="003270A2">
        <w:t xml:space="preserve"> </w:t>
      </w:r>
      <w:r w:rsidR="00813D4A">
        <w:t>naborze wniosków o dofinansowanie</w:t>
      </w:r>
      <w:r w:rsidR="008654C1">
        <w:t xml:space="preserve"> (15.05.2020r.)</w:t>
      </w:r>
      <w:r w:rsidR="00A12B32">
        <w:t>.</w:t>
      </w:r>
      <w:r w:rsidR="008654C1">
        <w:t xml:space="preserve"> </w:t>
      </w:r>
      <w:r w:rsidR="006D0B02">
        <w:t xml:space="preserve">Data powinna zostać wprowadzona w formacie </w:t>
      </w:r>
      <w:r w:rsidR="006D0B02" w:rsidRPr="008654C1">
        <w:t>dd-mm-rrrr</w:t>
      </w:r>
      <w:r w:rsidR="006D0B02">
        <w:t>.</w:t>
      </w:r>
    </w:p>
    <w:p w14:paraId="26040DE3" w14:textId="7C168D6C" w:rsidR="004533D9" w:rsidRPr="008654C1" w:rsidRDefault="004533D9" w:rsidP="006D0B02">
      <w:pPr>
        <w:jc w:val="both"/>
      </w:pPr>
      <w:r>
        <w:t>Podana data</w:t>
      </w:r>
      <w:r w:rsidRPr="002E0CA5">
        <w:t xml:space="preserve"> będzie potwierdzona i ewentualnie skorygowana na etapie </w:t>
      </w:r>
      <w:r>
        <w:t>Wniosku o Płatność,</w:t>
      </w:r>
      <w:r w:rsidRPr="002E0CA5">
        <w:t xml:space="preserve"> w oparciu o dostarczone dokumenty zakupu (tj. faktury lub </w:t>
      </w:r>
      <w:r>
        <w:t xml:space="preserve">dokumenty </w:t>
      </w:r>
      <w:r w:rsidRPr="002E0CA5">
        <w:t>równoważne)</w:t>
      </w:r>
    </w:p>
    <w:p w14:paraId="2F2BE9DD" w14:textId="200B19C5" w:rsidR="00A12B32" w:rsidRDefault="00481C48" w:rsidP="00837DC9">
      <w:pPr>
        <w:jc w:val="both"/>
        <w:rPr>
          <w:b/>
          <w:bCs/>
        </w:rPr>
      </w:pPr>
      <w:r w:rsidRPr="00271FA9">
        <w:rPr>
          <w:b/>
        </w:rPr>
        <w:t>W</w:t>
      </w:r>
      <w:r w:rsidR="003270A2" w:rsidRPr="00271FA9">
        <w:rPr>
          <w:b/>
        </w:rPr>
        <w:t> </w:t>
      </w:r>
      <w:r w:rsidRPr="00271FA9">
        <w:rPr>
          <w:b/>
        </w:rPr>
        <w:t>przypadku kiedy przedsięwzięcie nie zostało jeszcze rozpoczęte,</w:t>
      </w:r>
      <w:r w:rsidR="002E52BD" w:rsidRPr="00271FA9">
        <w:rPr>
          <w:b/>
        </w:rPr>
        <w:t xml:space="preserve"> pole</w:t>
      </w:r>
      <w:r w:rsidRPr="00271FA9">
        <w:rPr>
          <w:b/>
        </w:rPr>
        <w:t xml:space="preserve"> należy </w:t>
      </w:r>
      <w:r w:rsidR="002E52BD" w:rsidRPr="00271FA9">
        <w:rPr>
          <w:b/>
        </w:rPr>
        <w:t>pozostawić puste</w:t>
      </w:r>
      <w:r w:rsidRPr="00271FA9">
        <w:rPr>
          <w:b/>
        </w:rPr>
        <w:t>.</w:t>
      </w:r>
      <w:r w:rsidR="0097308D" w:rsidRPr="651B9702">
        <w:rPr>
          <w:b/>
          <w:bCs/>
        </w:rPr>
        <w:t xml:space="preserve"> </w:t>
      </w:r>
    </w:p>
    <w:p w14:paraId="42B7A032" w14:textId="77777777" w:rsidR="00F25809" w:rsidRDefault="0097308D" w:rsidP="001259A3">
      <w:r w:rsidRPr="00837DC9">
        <w:rPr>
          <w:b/>
        </w:rPr>
        <w:t>B.2.1 Źródła ciepła, przyłącza, instalacje, wentylacj</w:t>
      </w:r>
      <w:r w:rsidR="00B445D7">
        <w:rPr>
          <w:b/>
        </w:rPr>
        <w:t>a</w:t>
      </w:r>
      <w:r w:rsidRPr="00837DC9">
        <w:rPr>
          <w:b/>
        </w:rPr>
        <w:t xml:space="preserve"> </w:t>
      </w:r>
    </w:p>
    <w:p w14:paraId="198980FF" w14:textId="77777777" w:rsidR="00F25809" w:rsidRPr="00837DC9" w:rsidRDefault="00F25809" w:rsidP="00F25809">
      <w:pPr>
        <w:jc w:val="both"/>
      </w:pPr>
      <w:r w:rsidRPr="00837DC9">
        <w:rPr>
          <w:b/>
        </w:rPr>
        <w:t xml:space="preserve">Pole </w:t>
      </w:r>
      <w:r w:rsidR="003B5777">
        <w:rPr>
          <w:b/>
        </w:rPr>
        <w:t>B.2.1.1</w:t>
      </w:r>
      <w:r w:rsidRPr="00837DC9">
        <w:rPr>
          <w:b/>
        </w:rPr>
        <w:t xml:space="preserve">. </w:t>
      </w:r>
      <w:r w:rsidRPr="0052152E">
        <w:t>Pole pozwalające na pokazanie pól tabeli przypisanych do sekcji B.2.1. W przypadku braku zaznaczenia, widoczny jest tylko nagłówek tabeli B.2.1.</w:t>
      </w:r>
      <w:r>
        <w:t xml:space="preserve"> </w:t>
      </w:r>
    </w:p>
    <w:p w14:paraId="4B268084" w14:textId="77777777" w:rsidR="00352231" w:rsidRDefault="0097308D" w:rsidP="00837DC9">
      <w:pPr>
        <w:jc w:val="both"/>
        <w:rPr>
          <w:b/>
        </w:rPr>
      </w:pPr>
      <w:r w:rsidRPr="00837DC9">
        <w:t xml:space="preserve">W tej </w:t>
      </w:r>
      <w:r w:rsidR="00397D22">
        <w:t>tabeli Wnioskodawca zaznacza pozycje, które zamierza zrealizować</w:t>
      </w:r>
      <w:r w:rsidR="007B3711">
        <w:t xml:space="preserve"> bądź zrealizował</w:t>
      </w:r>
      <w:r w:rsidR="00397D22">
        <w:t xml:space="preserve"> w ramach wnioskowanego przedsięwzięcia w zakresie zakupu i montażu źródła ciepła, instalacji, wentylacji oraz fotowoltaiki. </w:t>
      </w:r>
    </w:p>
    <w:p w14:paraId="1F1D258A" w14:textId="77777777" w:rsidR="00397D22" w:rsidRDefault="00397D22" w:rsidP="00397D22">
      <w:pPr>
        <w:jc w:val="both"/>
      </w:pPr>
      <w:r w:rsidRPr="002F3A10">
        <w:rPr>
          <w:b/>
        </w:rPr>
        <w:t>Uwaga!</w:t>
      </w:r>
      <w:r>
        <w:t xml:space="preserve"> Z pozycji dotyczących źródeł ciepła (Pola </w:t>
      </w:r>
      <w:r w:rsidR="003B5777">
        <w:t>B.2.1.2 – B.2.1.38</w:t>
      </w:r>
      <w:r>
        <w:t xml:space="preserve">), Wnioskodawca może wybrać </w:t>
      </w:r>
      <w:r w:rsidRPr="00493695">
        <w:rPr>
          <w:u w:val="single"/>
        </w:rPr>
        <w:t>tylko jedno nowe źródło</w:t>
      </w:r>
      <w:r>
        <w:t xml:space="preserve"> ciepła przeznaczone do centralnego ogrzewania lub centralnego ogrzewania (c.o.) i ciepłej wody użytkowej (c.w.u.).</w:t>
      </w:r>
      <w:r w:rsidR="00C21029">
        <w:t xml:space="preserve"> Zaznaczenie danej pozycji powoduje brak możliwości wybrania innej. W celu zmiany wyboru, należy najpierw odznaczyć początkowo wybrane źródło ciepła, wtedy zostanie odblokowana możliwość zaznaczenia innego.</w:t>
      </w:r>
    </w:p>
    <w:p w14:paraId="3C35F3F4" w14:textId="5F52D1C9" w:rsidR="00397D22" w:rsidRDefault="00714FCB" w:rsidP="00837DC9">
      <w:pPr>
        <w:jc w:val="both"/>
      </w:pPr>
      <w:r>
        <w:t xml:space="preserve">Wymagane jest </w:t>
      </w:r>
      <w:r w:rsidR="003270A2">
        <w:t>a</w:t>
      </w:r>
      <w:r>
        <w:t>by montaż i uruchomienie pozycji z pól B.2.1.2 – B.2.1.38</w:t>
      </w:r>
      <w:r w:rsidR="00BB3143">
        <w:t xml:space="preserve"> </w:t>
      </w:r>
      <w:r>
        <w:t xml:space="preserve">został przeprowadzony przez wykonawcę lub Beneficjenta, </w:t>
      </w:r>
      <w:r w:rsidR="005B4CD9">
        <w:t>wyłącznie jeżeli</w:t>
      </w:r>
      <w:r w:rsidR="00E63665">
        <w:t xml:space="preserve"> </w:t>
      </w:r>
      <w:r>
        <w:t>posiada on niezbędne uprawnienia/kwalifikacje.</w:t>
      </w:r>
    </w:p>
    <w:p w14:paraId="0746FD64" w14:textId="245B50E3" w:rsidR="00255A33" w:rsidRDefault="00255A33" w:rsidP="00837DC9">
      <w:pPr>
        <w:jc w:val="both"/>
      </w:pPr>
    </w:p>
    <w:p w14:paraId="5E3AD1C1" w14:textId="77777777" w:rsidR="00255A33" w:rsidRDefault="00255A33" w:rsidP="00837DC9">
      <w:pPr>
        <w:jc w:val="both"/>
        <w:rPr>
          <w:b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2184"/>
        <w:gridCol w:w="1985"/>
        <w:gridCol w:w="1842"/>
        <w:gridCol w:w="3402"/>
      </w:tblGrid>
      <w:tr w:rsidR="001F607D" w:rsidRPr="001F607D" w14:paraId="7CE9FE9E" w14:textId="77777777" w:rsidTr="001259A3">
        <w:trPr>
          <w:trHeight w:val="492"/>
        </w:trPr>
        <w:tc>
          <w:tcPr>
            <w:tcW w:w="793" w:type="dxa"/>
            <w:shd w:val="clear" w:color="auto" w:fill="auto"/>
            <w:noWrap/>
            <w:vAlign w:val="center"/>
            <w:hideMark/>
          </w:tcPr>
          <w:p w14:paraId="7CDCA2CA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Nazwa kolumny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375E26B4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1FFA307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Koszty kwalifikowane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71E2301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Kwota kosztów  kwalifikowanych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A31A094" w14:textId="71EA9AE9" w:rsidR="001F607D" w:rsidRPr="001F607D" w:rsidRDefault="001F607D" w:rsidP="002B7F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Maksymalna kwota dotacji wg załącznika 2 </w:t>
            </w:r>
            <w:r w:rsidR="002B7F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albo</w:t>
            </w:r>
            <w:r w:rsidR="002B7F04"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2a</w:t>
            </w:r>
            <w:r w:rsidR="002B7F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albo 2b</w:t>
            </w:r>
          </w:p>
        </w:tc>
      </w:tr>
      <w:tr w:rsidR="001F607D" w:rsidRPr="001F607D" w14:paraId="3FB01943" w14:textId="77777777" w:rsidTr="001259A3">
        <w:trPr>
          <w:trHeight w:val="1260"/>
        </w:trPr>
        <w:tc>
          <w:tcPr>
            <w:tcW w:w="793" w:type="dxa"/>
            <w:shd w:val="clear" w:color="auto" w:fill="auto"/>
            <w:vAlign w:val="center"/>
            <w:hideMark/>
          </w:tcPr>
          <w:p w14:paraId="37D9DDB9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184" w:type="dxa"/>
            <w:shd w:val="clear" w:color="auto" w:fill="auto"/>
            <w:vAlign w:val="center"/>
            <w:hideMark/>
          </w:tcPr>
          <w:p w14:paraId="3C1BD275" w14:textId="0427B1EF" w:rsidR="001F607D" w:rsidRPr="001F607D" w:rsidRDefault="00255A33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</w:t>
            </w:r>
            <w:r w:rsidR="001F607D"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 Pola przypisany do danej pozycji z zakresu: źródła ciepła, przyłącza, instalacje, wentylacj</w:t>
            </w:r>
            <w:r w:rsidR="009E62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</w:t>
            </w:r>
            <w:r w:rsidR="001F607D"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2659A97" w14:textId="77777777" w:rsidR="001F607D" w:rsidRPr="001F607D" w:rsidRDefault="001F607D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Nazwa i opis pozycji z zakresu: źródła ciepła, przyłącza, instalacje, wentylacj</w:t>
            </w:r>
            <w:r w:rsidR="009E62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EE83C4A" w14:textId="77777777" w:rsidR="001F607D" w:rsidRPr="001F607D" w:rsidRDefault="001F607D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Należy wpisać szacowany/rzeczywisty koszt realizacji wybranej pozycji</w:t>
            </w:r>
            <w:r w:rsidR="002C0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(koszt urządzenia, osprzętu, montażu/instalacji)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E5DCDE2" w14:textId="77777777" w:rsidR="001F607D" w:rsidRPr="001F607D" w:rsidRDefault="001F607D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Wyświetla maksymalną dopuszczalną kwotę dotacji dla danej pozycji.</w:t>
            </w:r>
          </w:p>
        </w:tc>
      </w:tr>
      <w:tr w:rsidR="001F607D" w:rsidRPr="001F607D" w14:paraId="17636EFA" w14:textId="77777777" w:rsidTr="001259A3">
        <w:trPr>
          <w:trHeight w:val="2782"/>
        </w:trPr>
        <w:tc>
          <w:tcPr>
            <w:tcW w:w="793" w:type="dxa"/>
            <w:shd w:val="clear" w:color="auto" w:fill="auto"/>
            <w:vAlign w:val="center"/>
            <w:hideMark/>
          </w:tcPr>
          <w:p w14:paraId="61C60816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Uwagi</w:t>
            </w:r>
          </w:p>
        </w:tc>
        <w:tc>
          <w:tcPr>
            <w:tcW w:w="2184" w:type="dxa"/>
            <w:shd w:val="clear" w:color="auto" w:fill="auto"/>
            <w:vAlign w:val="center"/>
            <w:hideMark/>
          </w:tcPr>
          <w:p w14:paraId="053131A7" w14:textId="77777777" w:rsidR="001F607D" w:rsidRPr="001F607D" w:rsidRDefault="001F607D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Należy zaznaczyć pozycje, które Wnioskodawca zamierza zrealizować</w:t>
            </w:r>
            <w:r w:rsidR="003C11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bądź zrealizował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w ramach wnioskowanego przedsięwzięcia.</w:t>
            </w:r>
            <w:r w:rsidRPr="001F60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Jeżeli zakres przedsięwzięcia nie obejmuje pozycji z tabeli B.2.1. zostawić niezaznaczone.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B4A783C" w14:textId="77777777" w:rsidR="001F607D" w:rsidRPr="001F607D" w:rsidRDefault="001F607D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 zaznaczeniu danej pozycji w kolumnie "Dotyczy" pojawi się szczegółowy zakres prac/kosztów dopuszczony w ramach Programu.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2F361DA" w14:textId="77777777" w:rsidR="001F607D" w:rsidRPr="001F607D" w:rsidRDefault="001F607D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przypadku braku wiedzy na temat kosztu realizacji, pole może zostać puste.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DFDA9AF" w14:textId="0DB55B2B" w:rsidR="001F607D" w:rsidRPr="001F607D" w:rsidRDefault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Maksymalna kwota dotacji wyliczana jest na podstawie maksymalnej intensywności dofinansowania i nie może być wyższa niż ustalone maksymalne kwoty dotacji dla poszczególnych zadań w załączniku 2/2a</w:t>
            </w:r>
            <w:r w:rsidR="002B7F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/2b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. Jeżeli zostały wpisane </w:t>
            </w:r>
            <w:r w:rsidR="00180D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koszty </w:t>
            </w:r>
            <w:r w:rsidR="005D297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kolumnie „Kwota kosztów kwalifikowanych”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, wyliczona maksymalna kwota dotacji uwzględnia wpisane koszty. W przeciwnym wypadku, wyświetlana jest maksymalna kwota wg załącznika 2/2a</w:t>
            </w:r>
            <w:r w:rsidR="002B7F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/2b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. </w:t>
            </w:r>
          </w:p>
        </w:tc>
      </w:tr>
    </w:tbl>
    <w:p w14:paraId="5CA5337A" w14:textId="77777777" w:rsidR="00CE5349" w:rsidRDefault="00CE5349" w:rsidP="00837DC9">
      <w:pPr>
        <w:jc w:val="both"/>
        <w:rPr>
          <w:b/>
        </w:rPr>
      </w:pPr>
    </w:p>
    <w:p w14:paraId="48B4B42C" w14:textId="2EFA123C" w:rsidR="00F8642F" w:rsidRDefault="00F8642F" w:rsidP="00255A33">
      <w:pPr>
        <w:spacing w:after="0"/>
        <w:jc w:val="both"/>
      </w:pPr>
      <w:r w:rsidRPr="002F3A10">
        <w:rPr>
          <w:b/>
        </w:rPr>
        <w:t xml:space="preserve">Pole </w:t>
      </w:r>
      <w:r w:rsidR="003B5777">
        <w:rPr>
          <w:b/>
        </w:rPr>
        <w:t>B.2.1.50</w:t>
      </w:r>
      <w:r>
        <w:t xml:space="preserve"> </w:t>
      </w:r>
      <w:r w:rsidR="002F3A10">
        <w:t>Pole wyliczane automatycznie. Pokazuje sumę kosztów kwalifikowanych wpisanych dla pozycji z</w:t>
      </w:r>
      <w:r w:rsidR="003B5777">
        <w:t xml:space="preserve"> </w:t>
      </w:r>
      <w:r w:rsidR="002F3A10">
        <w:t xml:space="preserve">Pól </w:t>
      </w:r>
      <w:r w:rsidR="003B5777">
        <w:t>B.2.1.2 – B.2.1.47</w:t>
      </w:r>
      <w:r w:rsidR="00EE0AB2">
        <w:t xml:space="preserve"> z kolumny „Dotyczy”</w:t>
      </w:r>
      <w:r w:rsidR="002F3A10">
        <w:t>.</w:t>
      </w:r>
    </w:p>
    <w:p w14:paraId="5770E88E" w14:textId="77777777" w:rsidR="002F3A10" w:rsidRDefault="00CB2C5E" w:rsidP="002F3A10">
      <w:pPr>
        <w:jc w:val="both"/>
      </w:pPr>
      <w:r w:rsidRPr="002F3A10">
        <w:rPr>
          <w:b/>
        </w:rPr>
        <w:t xml:space="preserve">Pole </w:t>
      </w:r>
      <w:r>
        <w:rPr>
          <w:b/>
        </w:rPr>
        <w:t xml:space="preserve">B.2.1.51 </w:t>
      </w:r>
      <w:r w:rsidR="002F3A10">
        <w:t>Pole wyliczane automatycznie. Pokazuje sumę maksymaln</w:t>
      </w:r>
      <w:r w:rsidR="00754796">
        <w:t xml:space="preserve">ych kwot </w:t>
      </w:r>
      <w:r w:rsidR="002F3A10">
        <w:t>dotacji wyliczon</w:t>
      </w:r>
      <w:r w:rsidR="00754796">
        <w:t>ych</w:t>
      </w:r>
      <w:r w:rsidR="002F3A10">
        <w:t xml:space="preserve">  dla zaznaczonych pozycji z Pól </w:t>
      </w:r>
      <w:r w:rsidR="003B5777">
        <w:t>B.2.1.2 – B.2.1.47</w:t>
      </w:r>
      <w:r w:rsidR="00EE0AB2">
        <w:t xml:space="preserve"> z kolumny „Dotyczy”</w:t>
      </w:r>
      <w:r w:rsidR="002F3A10">
        <w:t xml:space="preserve">. </w:t>
      </w:r>
    </w:p>
    <w:p w14:paraId="219670FF" w14:textId="77777777" w:rsidR="002F3A10" w:rsidRDefault="002F3A10" w:rsidP="002F3A10">
      <w:pPr>
        <w:jc w:val="both"/>
      </w:pPr>
      <w:r w:rsidRPr="002F3A10">
        <w:rPr>
          <w:b/>
        </w:rPr>
        <w:t>Uwaga!</w:t>
      </w:r>
      <w:r>
        <w:t xml:space="preserve"> Kwota pokazana w tym polu nie jest jednoznaczna z możliwą do uzyskania kwotą dotacji</w:t>
      </w:r>
      <w:r w:rsidR="009F6043">
        <w:t xml:space="preserve"> na przedsięwzięcie</w:t>
      </w:r>
      <w:r>
        <w:t>.</w:t>
      </w:r>
    </w:p>
    <w:p w14:paraId="23799F36" w14:textId="77777777" w:rsidR="00015D54" w:rsidRPr="007F62B1" w:rsidRDefault="00015D54" w:rsidP="00CE5349">
      <w:pPr>
        <w:jc w:val="both"/>
      </w:pPr>
      <w:r>
        <w:t>Maksymalna kwota dotacji na realizację całego przedsięwzięcia jest uzależniona od wyboru rodzajów zadań</w:t>
      </w:r>
      <w:r w:rsidR="00CE5349">
        <w:t xml:space="preserve"> </w:t>
      </w:r>
      <w:r>
        <w:t xml:space="preserve">i </w:t>
      </w:r>
      <w:r w:rsidR="004318B0">
        <w:t>poziomu dofinansowania wynikającego z</w:t>
      </w:r>
      <w:r>
        <w:t xml:space="preserve"> Program</w:t>
      </w:r>
      <w:r w:rsidR="004318B0">
        <w:t>u.</w:t>
      </w:r>
    </w:p>
    <w:p w14:paraId="0BDD936B" w14:textId="4F08B078" w:rsidR="003A0F65" w:rsidRDefault="00461D4B" w:rsidP="00E63665">
      <w:pPr>
        <w:jc w:val="both"/>
        <w:rPr>
          <w:b/>
        </w:rPr>
      </w:pPr>
      <w:r w:rsidRPr="00461D4B">
        <w:rPr>
          <w:b/>
        </w:rPr>
        <w:t xml:space="preserve">Pole </w:t>
      </w:r>
      <w:r w:rsidR="00280AFF">
        <w:rPr>
          <w:b/>
        </w:rPr>
        <w:t>B.2.1.52</w:t>
      </w:r>
      <w:r>
        <w:t xml:space="preserve"> Należy zaznaczyć w celu potwierdzenia zgodności z w</w:t>
      </w:r>
      <w:r w:rsidR="00DA31CD">
        <w:t>arunkami</w:t>
      </w:r>
      <w:r>
        <w:t xml:space="preserve"> Programu (pole obowiązkowe jeśli w tabeli B.2.1. wybrano jedn</w:t>
      </w:r>
      <w:r w:rsidR="00E37FC1">
        <w:t>ą z pozycji</w:t>
      </w:r>
      <w:r>
        <w:t xml:space="preserve"> </w:t>
      </w:r>
      <w:r w:rsidR="00E37FC1">
        <w:t>z</w:t>
      </w:r>
      <w:r>
        <w:t xml:space="preserve"> Pól</w:t>
      </w:r>
      <w:r w:rsidR="00280AFF">
        <w:t xml:space="preserve"> </w:t>
      </w:r>
      <w:r w:rsidR="008E5E64">
        <w:t xml:space="preserve">B.2.1.20, </w:t>
      </w:r>
      <w:r w:rsidR="00280AFF">
        <w:t>B.2.1.</w:t>
      </w:r>
      <w:r w:rsidR="003A48AF">
        <w:t>29</w:t>
      </w:r>
      <w:r w:rsidR="0080224A">
        <w:t>, B.2.1.32 albo</w:t>
      </w:r>
      <w:r w:rsidR="00280AFF">
        <w:t xml:space="preserve"> B.2.1.</w:t>
      </w:r>
      <w:r w:rsidR="007B1BB1">
        <w:t>35</w:t>
      </w:r>
      <w:r w:rsidR="00A12B32">
        <w:t>)</w:t>
      </w:r>
      <w:r>
        <w:t>.</w:t>
      </w:r>
    </w:p>
    <w:p w14:paraId="4E6D1735" w14:textId="77777777" w:rsidR="00E63665" w:rsidRDefault="00E63665" w:rsidP="00E63665">
      <w:pPr>
        <w:jc w:val="both"/>
        <w:rPr>
          <w:b/>
        </w:rPr>
      </w:pPr>
    </w:p>
    <w:p w14:paraId="4A2033F4" w14:textId="77777777" w:rsidR="00FF6AF4" w:rsidRDefault="00FF6AF4" w:rsidP="00FF6AF4">
      <w:pPr>
        <w:rPr>
          <w:b/>
        </w:rPr>
      </w:pPr>
      <w:r w:rsidRPr="00837DC9">
        <w:rPr>
          <w:b/>
        </w:rPr>
        <w:t>B.2.2 Ocieplenie przegród budowlanych, stolarka okienna i drzwiowa</w:t>
      </w:r>
    </w:p>
    <w:p w14:paraId="50760077" w14:textId="77777777" w:rsidR="00F25809" w:rsidRPr="00837DC9" w:rsidRDefault="00F25809" w:rsidP="00F25809">
      <w:pPr>
        <w:jc w:val="both"/>
      </w:pPr>
      <w:r w:rsidRPr="00481C48">
        <w:rPr>
          <w:b/>
        </w:rPr>
        <w:t xml:space="preserve">Pole </w:t>
      </w:r>
      <w:r w:rsidR="001B3DD1">
        <w:rPr>
          <w:b/>
        </w:rPr>
        <w:t>B.2.2.1</w:t>
      </w:r>
      <w:r w:rsidRPr="00481C48">
        <w:rPr>
          <w:b/>
        </w:rPr>
        <w:t xml:space="preserve"> </w:t>
      </w:r>
      <w:r w:rsidRPr="0052152E">
        <w:t xml:space="preserve">Pole pozwalające na pokazanie pól tabeli przypisanych do </w:t>
      </w:r>
      <w:r>
        <w:t>sekcji B.2.2</w:t>
      </w:r>
      <w:r w:rsidRPr="0052152E">
        <w:t>. W przypadku braku zaznaczenia, widoczny jest tylko nagłówek tabeli B.2.</w:t>
      </w:r>
      <w:r>
        <w:t>2</w:t>
      </w:r>
      <w:r w:rsidRPr="0052152E">
        <w:t>.</w:t>
      </w:r>
      <w:r>
        <w:t xml:space="preserve"> </w:t>
      </w:r>
    </w:p>
    <w:p w14:paraId="59FCB37D" w14:textId="2D35C897" w:rsidR="002456B0" w:rsidRDefault="002456B0" w:rsidP="002456B0">
      <w:pPr>
        <w:jc w:val="both"/>
      </w:pPr>
      <w:r w:rsidRPr="00837DC9">
        <w:t xml:space="preserve">W tej </w:t>
      </w:r>
      <w:r>
        <w:t>tabeli Wnioskodawca zaznacza pozycje, które zamierza zrealizować</w:t>
      </w:r>
      <w:r w:rsidR="007B3711">
        <w:t xml:space="preserve"> bądź zrealizował</w:t>
      </w:r>
      <w:r>
        <w:t xml:space="preserve"> w ramach wnioskowanego przedsięwzięcia w zakresie ocieplenia przegród budowlanych, stolarki okiennej i drzwiowej. </w:t>
      </w:r>
    </w:p>
    <w:p w14:paraId="035D0507" w14:textId="3363D66E" w:rsidR="00255A33" w:rsidRDefault="00255A33" w:rsidP="002456B0">
      <w:pPr>
        <w:jc w:val="both"/>
      </w:pPr>
    </w:p>
    <w:p w14:paraId="1825F648" w14:textId="789D970E" w:rsidR="00255A33" w:rsidRDefault="00255A33" w:rsidP="002456B0">
      <w:pPr>
        <w:jc w:val="both"/>
      </w:pPr>
    </w:p>
    <w:p w14:paraId="50B8EAEC" w14:textId="77777777" w:rsidR="00255A33" w:rsidRDefault="00255A33" w:rsidP="002456B0">
      <w:pPr>
        <w:jc w:val="both"/>
      </w:pPr>
    </w:p>
    <w:tbl>
      <w:tblPr>
        <w:tblW w:w="10195" w:type="dxa"/>
        <w:tblInd w:w="-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"/>
        <w:gridCol w:w="1445"/>
        <w:gridCol w:w="1294"/>
        <w:gridCol w:w="1139"/>
        <w:gridCol w:w="1646"/>
        <w:gridCol w:w="1469"/>
        <w:gridCol w:w="2407"/>
      </w:tblGrid>
      <w:tr w:rsidR="00711B0E" w:rsidRPr="004318B0" w14:paraId="68FABC0E" w14:textId="77777777" w:rsidTr="00730CCA">
        <w:trPr>
          <w:trHeight w:val="1003"/>
        </w:trPr>
        <w:tc>
          <w:tcPr>
            <w:tcW w:w="795" w:type="dxa"/>
            <w:shd w:val="clear" w:color="auto" w:fill="auto"/>
            <w:vAlign w:val="center"/>
            <w:hideMark/>
          </w:tcPr>
          <w:p w14:paraId="4E7EAF95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Nazwa kolumny</w:t>
            </w:r>
          </w:p>
        </w:tc>
        <w:tc>
          <w:tcPr>
            <w:tcW w:w="1445" w:type="dxa"/>
            <w:shd w:val="clear" w:color="auto" w:fill="auto"/>
            <w:noWrap/>
            <w:vAlign w:val="center"/>
            <w:hideMark/>
          </w:tcPr>
          <w:p w14:paraId="6D22B38E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674F32EA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Koszty kwalifikowane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14:paraId="64611D3D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Liczba m</w:t>
            </w:r>
            <w:r w:rsidRPr="00255A3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objętych zakresem z poprzedniej kolumny </w:t>
            </w: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7CAB8C04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Kwota kosztów  kwalifikowanych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C277401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Kwota kosztu/m</w:t>
            </w:r>
            <w:r w:rsidRPr="00255A3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2407" w:type="dxa"/>
            <w:vAlign w:val="center"/>
          </w:tcPr>
          <w:p w14:paraId="709A429F" w14:textId="1B66DD90" w:rsidR="00CB2C5E" w:rsidRPr="004318B0" w:rsidRDefault="00CB2C5E" w:rsidP="002B7F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Maksymalna kwota dotacji wg załącznika 2 </w:t>
            </w:r>
            <w:r w:rsidR="002B7F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albo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2a</w:t>
            </w:r>
            <w:r w:rsidR="002B7F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albo 2b</w:t>
            </w:r>
          </w:p>
        </w:tc>
      </w:tr>
      <w:tr w:rsidR="00711B0E" w:rsidRPr="004318B0" w14:paraId="4AAD5C0C" w14:textId="77777777" w:rsidTr="0026229E">
        <w:trPr>
          <w:trHeight w:val="1627"/>
        </w:trPr>
        <w:tc>
          <w:tcPr>
            <w:tcW w:w="795" w:type="dxa"/>
            <w:shd w:val="clear" w:color="auto" w:fill="auto"/>
            <w:vAlign w:val="center"/>
            <w:hideMark/>
          </w:tcPr>
          <w:p w14:paraId="760D4D4F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445" w:type="dxa"/>
            <w:shd w:val="clear" w:color="auto" w:fill="auto"/>
            <w:vAlign w:val="center"/>
            <w:hideMark/>
          </w:tcPr>
          <w:p w14:paraId="775BC2F0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Nr Pola przypisany do danej pozycji z zakresu ocieplenie przegród budowlanych, stolarka okienna i drzwiowa.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652591E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Nazwa i opis pozycji z zakresu ocieplenie przegród budowlanych, stolarka okienna i drzwiowa.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14:paraId="703184F9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Należy wpisać </w:t>
            </w:r>
            <w:r w:rsidR="00180D54"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szacunkową 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liczbę m</w:t>
            </w:r>
            <w:r w:rsidRPr="00255A33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objętych zakresem prac zaznaczonych w kolumnie "Koszty kwalifikowane" dla danej pozycji</w:t>
            </w: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36C743B0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Należy wpisać całkowity szacowany/rzeczywisty koszt realizacji wybranej pozycji</w:t>
            </w:r>
            <w:r w:rsidR="00730D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(koszt materiałów, montażu</w:t>
            </w:r>
            <w:r w:rsidR="00870F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57C7AE6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Wyświetla koszt/m</w:t>
            </w:r>
            <w:r w:rsidRPr="00255A33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dla danej pozycji wyliczony na podstawie danych wprowadzonych w kolumnie „Liczba m</w:t>
            </w:r>
            <w:r w:rsidRPr="00255A33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objętych zakresem..” i „Kwota kosztów Kwalifikowanych”</w:t>
            </w:r>
          </w:p>
        </w:tc>
        <w:tc>
          <w:tcPr>
            <w:tcW w:w="2407" w:type="dxa"/>
            <w:vAlign w:val="center"/>
          </w:tcPr>
          <w:p w14:paraId="638399BA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Wyświetla maksymalną dopuszczalną kwotę dotacji dla danej pozycji.</w:t>
            </w:r>
          </w:p>
        </w:tc>
      </w:tr>
      <w:tr w:rsidR="00711B0E" w:rsidRPr="004318B0" w14:paraId="33244E92" w14:textId="77777777" w:rsidTr="0026229E">
        <w:trPr>
          <w:trHeight w:val="1713"/>
        </w:trPr>
        <w:tc>
          <w:tcPr>
            <w:tcW w:w="795" w:type="dxa"/>
            <w:shd w:val="clear" w:color="auto" w:fill="auto"/>
            <w:vAlign w:val="center"/>
            <w:hideMark/>
          </w:tcPr>
          <w:p w14:paraId="77B10C47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Uwagi</w:t>
            </w:r>
          </w:p>
        </w:tc>
        <w:tc>
          <w:tcPr>
            <w:tcW w:w="1445" w:type="dxa"/>
            <w:shd w:val="clear" w:color="auto" w:fill="auto"/>
            <w:vAlign w:val="center"/>
            <w:hideMark/>
          </w:tcPr>
          <w:p w14:paraId="5E30EA6A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Należy zaznaczyć pozycje, które Wnioskodawca zamierza zrealizować</w:t>
            </w:r>
            <w:r w:rsidR="003C11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3C1151" w:rsidRPr="003C11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bądź zrealizował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w ramach wnioskowanego przedsięwzięcia. Jeżeli zakres przedsięwzięcia nie obejmuje pozycji z tabeli B.2.2. zostawić niezaznaczone.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59DD0A2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 zaznaczeniu danej pozycji w kolumnie "Dotyczy" pojawi się szczegółowy zakres prac/kosztów dopuszczony w ramach Programu.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14:paraId="62598E72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20BAA314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 przypadku braku wiedzy na temat kosztu realizacji, pole może zostać puste.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30EECD1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 przypadku braku podania kwoty kosztów kwalifikowanych dla danej pozycji, to pole </w:t>
            </w:r>
            <w:r w:rsidR="00C666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zostanie puste</w:t>
            </w:r>
          </w:p>
        </w:tc>
        <w:tc>
          <w:tcPr>
            <w:tcW w:w="2407" w:type="dxa"/>
            <w:vAlign w:val="center"/>
          </w:tcPr>
          <w:p w14:paraId="5E9FCA64" w14:textId="1DE0473B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Maksymalna kwota dotacji wyliczana jest na podstawie maksymalnej intensywności dofinansowania i nie może być wyższa niż ustalone maksymalne kwoty dotacji dla poszczególnych zadań w załączniku 2/2a</w:t>
            </w:r>
            <w:r w:rsidR="002B7F0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/2b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. Jeżeli zostały wpisane </w:t>
            </w:r>
            <w:r w:rsidR="00180D54"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koszty 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 kolumnie „Kwota kosztów kwalifikowanych”, wyliczona maksymalna kwota dotacji uwzględnia wpisane koszty. W przeciwnym wypadku, wyświetlana jest maksymalna kwota wg załącznika 2/2a</w:t>
            </w:r>
            <w:r w:rsidR="002B7F0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/2b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</w:tr>
    </w:tbl>
    <w:p w14:paraId="12E714A1" w14:textId="77777777" w:rsidR="00DA3600" w:rsidRDefault="00DA3600" w:rsidP="00DA3600">
      <w:pPr>
        <w:jc w:val="both"/>
        <w:rPr>
          <w:b/>
        </w:rPr>
      </w:pPr>
    </w:p>
    <w:p w14:paraId="460F12F2" w14:textId="7AA2C497" w:rsidR="00AA7CB3" w:rsidRDefault="00AA7CB3" w:rsidP="00AA7CB3">
      <w:pPr>
        <w:jc w:val="both"/>
        <w:rPr>
          <w:b/>
        </w:rPr>
      </w:pPr>
      <w:r>
        <w:rPr>
          <w:b/>
        </w:rPr>
        <w:t xml:space="preserve">Uwaga! </w:t>
      </w:r>
      <w:r w:rsidRPr="004758EA">
        <w:t>W przypadku zaznaczenia pola B.2.2.</w:t>
      </w:r>
      <w:r w:rsidR="00B27E2B">
        <w:t>2</w:t>
      </w:r>
      <w:r w:rsidRPr="004758EA">
        <w:t xml:space="preserve"> dopuszcza się</w:t>
      </w:r>
      <w:r>
        <w:t xml:space="preserve"> wnioskowanie o jedną lub więcej pozycji z zakresu ocieplenia przegród budowlanych (dach/stropodach/strop pod nieogrzewanym poddaszem, ściany zewnętrzne/przegrody pionowe, podłoga na gruncie/strop nad piwnicą). Jeżeli</w:t>
      </w:r>
      <w:r w:rsidRPr="004758EA">
        <w:t xml:space="preserve"> zakres przedsięwzięcia n</w:t>
      </w:r>
      <w:r>
        <w:t xml:space="preserve">ie obejmuje wszystkich ww. pozycji, pola przypisane do niewybranych pozycji należy zostawić puste. W przypadku podania szacowanego/rzeczywistego kosztu należy podać go </w:t>
      </w:r>
      <w:r w:rsidR="007D6808">
        <w:t xml:space="preserve">łącznie </w:t>
      </w:r>
      <w:r>
        <w:t xml:space="preserve">dla </w:t>
      </w:r>
      <w:r w:rsidR="007D6808">
        <w:t>wszystkich</w:t>
      </w:r>
      <w:r>
        <w:t xml:space="preserve"> pozycji</w:t>
      </w:r>
      <w:r w:rsidR="007D6808">
        <w:t xml:space="preserve"> w </w:t>
      </w:r>
      <w:r w:rsidR="007D6808" w:rsidRPr="00D74D69">
        <w:rPr>
          <w:b/>
        </w:rPr>
        <w:t>Polu B.2.2.4</w:t>
      </w:r>
      <w:r>
        <w:t xml:space="preserve">. </w:t>
      </w:r>
    </w:p>
    <w:p w14:paraId="4B569911" w14:textId="61710712" w:rsidR="005F42CB" w:rsidRDefault="005F42CB" w:rsidP="00255A33">
      <w:pPr>
        <w:spacing w:after="0"/>
        <w:jc w:val="both"/>
      </w:pPr>
      <w:r w:rsidRPr="001259A3">
        <w:rPr>
          <w:b/>
        </w:rPr>
        <w:t>Pol</w:t>
      </w:r>
      <w:r w:rsidR="005D7948">
        <w:rPr>
          <w:b/>
        </w:rPr>
        <w:t>e</w:t>
      </w:r>
      <w:r w:rsidRPr="001259A3">
        <w:rPr>
          <w:b/>
        </w:rPr>
        <w:t xml:space="preserve"> </w:t>
      </w:r>
      <w:r w:rsidR="00D849EF" w:rsidRPr="001259A3">
        <w:rPr>
          <w:b/>
        </w:rPr>
        <w:t xml:space="preserve">B.2.2.3 </w:t>
      </w:r>
      <w:r w:rsidR="005D7948" w:rsidRPr="00D74D69">
        <w:t>jest</w:t>
      </w:r>
      <w:r>
        <w:t xml:space="preserve"> wyliczane automatycznie na podstawie danych wpisanych </w:t>
      </w:r>
      <w:r w:rsidR="00D849EF">
        <w:t xml:space="preserve">odpowiednio </w:t>
      </w:r>
      <w:r>
        <w:t xml:space="preserve">w Polach </w:t>
      </w:r>
      <w:r w:rsidR="00D849EF">
        <w:t>B.2.2.7 – B.2.2.1</w:t>
      </w:r>
      <w:r w:rsidR="005D7948">
        <w:t>1</w:t>
      </w:r>
      <w:r>
        <w:t>.</w:t>
      </w:r>
    </w:p>
    <w:p w14:paraId="543B0222" w14:textId="7BCDAA26" w:rsidR="005F42CB" w:rsidRDefault="005F42CB" w:rsidP="00255A33">
      <w:pPr>
        <w:spacing w:after="0"/>
        <w:jc w:val="both"/>
      </w:pPr>
      <w:r w:rsidRPr="002F3A10">
        <w:rPr>
          <w:b/>
        </w:rPr>
        <w:t xml:space="preserve">Pole </w:t>
      </w:r>
      <w:r w:rsidR="00EE0AB2">
        <w:rPr>
          <w:b/>
        </w:rPr>
        <w:t>B.2.2.23</w:t>
      </w:r>
      <w:r>
        <w:t xml:space="preserve"> Pole wyliczane automatycznie. Pokazuje sumę kosztów kwalifikowanych wpisanych dla pozycji z Pól </w:t>
      </w:r>
      <w:r w:rsidR="00EE0AB2">
        <w:t>B.2.2.2 – B.2.2.18 z kolumny „Dotyczy”</w:t>
      </w:r>
      <w:r>
        <w:t>.</w:t>
      </w:r>
    </w:p>
    <w:p w14:paraId="76CDADD6" w14:textId="77777777" w:rsidR="005F42CB" w:rsidRDefault="005F42CB" w:rsidP="005F42CB">
      <w:pPr>
        <w:jc w:val="both"/>
      </w:pPr>
      <w:r>
        <w:rPr>
          <w:b/>
        </w:rPr>
        <w:t xml:space="preserve">Pole </w:t>
      </w:r>
      <w:r w:rsidR="00EE0AB2">
        <w:rPr>
          <w:b/>
        </w:rPr>
        <w:t>B.2.2.24</w:t>
      </w:r>
      <w:r w:rsidRPr="002F3A10">
        <w:rPr>
          <w:b/>
        </w:rPr>
        <w:t>.</w:t>
      </w:r>
      <w:r>
        <w:t xml:space="preserve"> Pole wyliczane automatycznie. Pokazuje sumę maksymaln</w:t>
      </w:r>
      <w:r w:rsidR="000B7923">
        <w:t>ych kwot</w:t>
      </w:r>
      <w:r>
        <w:t xml:space="preserve"> dotacji wyliczon</w:t>
      </w:r>
      <w:r w:rsidR="000B7923">
        <w:t>ych</w:t>
      </w:r>
      <w:r>
        <w:t xml:space="preserve"> dla zaznaczonych pozycji z Pól </w:t>
      </w:r>
      <w:r w:rsidR="00EE0AB2">
        <w:t>B.2.2.2 – B.2.2.18 z kolumny „Dotyczy”</w:t>
      </w:r>
      <w:r>
        <w:t xml:space="preserve">. </w:t>
      </w:r>
    </w:p>
    <w:p w14:paraId="4B92E2A1" w14:textId="77777777" w:rsidR="005F42CB" w:rsidRDefault="005F42CB" w:rsidP="005F42CB">
      <w:pPr>
        <w:jc w:val="both"/>
      </w:pPr>
      <w:r w:rsidRPr="002F3A10">
        <w:rPr>
          <w:b/>
        </w:rPr>
        <w:t>Uwaga!</w:t>
      </w:r>
      <w:r>
        <w:t xml:space="preserve"> Kwota pokazana w tym polu nie jest jednoznaczna z możliwą do uzyskania kwotą dotacji</w:t>
      </w:r>
      <w:r w:rsidR="009928ED">
        <w:t xml:space="preserve"> na przedsięwzięcie</w:t>
      </w:r>
      <w:r>
        <w:t>.</w:t>
      </w:r>
    </w:p>
    <w:p w14:paraId="5D0D05F1" w14:textId="77777777" w:rsidR="000B7923" w:rsidRPr="007F62B1" w:rsidRDefault="000B7923" w:rsidP="000B7923">
      <w:pPr>
        <w:jc w:val="both"/>
      </w:pPr>
      <w:r>
        <w:t>Maksymalna kwota dotacji na realizację całego przedsięwzięcia jest uzależniona od wyboru rodzajów zadań i poziomu dofinansowania wynikającego z Programu.</w:t>
      </w:r>
    </w:p>
    <w:p w14:paraId="57A9C504" w14:textId="77777777" w:rsidR="00B96289" w:rsidRDefault="00B96289" w:rsidP="00B96289">
      <w:pPr>
        <w:keepNext/>
        <w:rPr>
          <w:b/>
        </w:rPr>
      </w:pPr>
      <w:r w:rsidRPr="00837DC9">
        <w:rPr>
          <w:b/>
        </w:rPr>
        <w:t>B.2.3 Dokumentacja</w:t>
      </w:r>
    </w:p>
    <w:p w14:paraId="26F81BD2" w14:textId="77777777" w:rsidR="00F25809" w:rsidRPr="00837DC9" w:rsidRDefault="00F25809" w:rsidP="00F25809">
      <w:pPr>
        <w:jc w:val="both"/>
      </w:pPr>
      <w:r>
        <w:rPr>
          <w:b/>
        </w:rPr>
        <w:t xml:space="preserve">Pole </w:t>
      </w:r>
      <w:r w:rsidR="00EE0AB2">
        <w:rPr>
          <w:b/>
        </w:rPr>
        <w:t>B.2.3.1</w:t>
      </w:r>
      <w:r w:rsidRPr="00DF6125">
        <w:rPr>
          <w:b/>
        </w:rPr>
        <w:t xml:space="preserve"> </w:t>
      </w:r>
      <w:r w:rsidRPr="0052152E">
        <w:t xml:space="preserve">Pole pozwalające na pokazanie pól tabeli przypisanych do </w:t>
      </w:r>
      <w:r>
        <w:t>sekcji B.2.3</w:t>
      </w:r>
      <w:r w:rsidRPr="0052152E">
        <w:t>. W przypadku braku zaznaczenia, widoczny jest tylko nagłówek tabeli B.2.</w:t>
      </w:r>
      <w:r>
        <w:t>3</w:t>
      </w:r>
      <w:r w:rsidRPr="0052152E">
        <w:t>.</w:t>
      </w:r>
      <w:r>
        <w:t xml:space="preserve"> </w:t>
      </w:r>
    </w:p>
    <w:p w14:paraId="17501A50" w14:textId="77777777" w:rsidR="00F25809" w:rsidRDefault="00F25809" w:rsidP="00F25809">
      <w:pPr>
        <w:jc w:val="both"/>
        <w:rPr>
          <w:b/>
        </w:rPr>
      </w:pPr>
      <w:r w:rsidRPr="00837DC9">
        <w:lastRenderedPageBreak/>
        <w:t xml:space="preserve">W tej </w:t>
      </w:r>
      <w:r>
        <w:t>tabeli Wnioskodawca zaznacza pozycje, które zamierza</w:t>
      </w:r>
      <w:r w:rsidR="007B3711">
        <w:t xml:space="preserve"> </w:t>
      </w:r>
      <w:r>
        <w:t>zrealizować</w:t>
      </w:r>
      <w:r w:rsidR="007B3711">
        <w:t xml:space="preserve"> bądź zrealizował</w:t>
      </w:r>
      <w:r>
        <w:t xml:space="preserve"> w ramach wnioskowanego przedsięwzięcia w zakresie dokumentacji. </w:t>
      </w:r>
      <w:r w:rsidR="001D536A">
        <w:t>Dokumentacja wybrana w tabeli B.2.3. musi dotyczyć prac w ramach wnioskowanego przedsięwzięcia.</w:t>
      </w:r>
    </w:p>
    <w:p w14:paraId="770E2C6D" w14:textId="77777777" w:rsidR="00B879DB" w:rsidRDefault="00B879DB" w:rsidP="00B879DB">
      <w:pPr>
        <w:jc w:val="both"/>
        <w:rPr>
          <w:rFonts w:ascii="Calibri" w:hAnsi="Calibri"/>
        </w:rPr>
      </w:pPr>
      <w:r>
        <w:t>Uwaga!</w:t>
      </w:r>
      <w:r w:rsidRPr="0097308D">
        <w:t xml:space="preserve"> </w:t>
      </w:r>
      <w:r w:rsidRPr="00837DC9">
        <w:rPr>
          <w:rFonts w:ascii="Calibri" w:hAnsi="Calibri"/>
        </w:rPr>
        <w:t>Koszt wykonania audytu energetycznego budynku mieszkalnego/lokalu mieszkalnego</w:t>
      </w:r>
      <w:r>
        <w:rPr>
          <w:rFonts w:ascii="Calibri" w:hAnsi="Calibri"/>
        </w:rPr>
        <w:t xml:space="preserve"> może być kwalifikowany</w:t>
      </w:r>
      <w:r w:rsidRPr="00837DC9">
        <w:rPr>
          <w:rFonts w:ascii="Calibri" w:hAnsi="Calibri"/>
        </w:rPr>
        <w:t>, pod warunkiem, że zakres prac dla wybranego wariantu wynikającego z audytu</w:t>
      </w:r>
      <w:r>
        <w:rPr>
          <w:rFonts w:ascii="Calibri" w:hAnsi="Calibri"/>
        </w:rPr>
        <w:t xml:space="preserve"> obejmuje docieplenie przegród budowalnych oraz</w:t>
      </w:r>
      <w:r w:rsidR="009C34B0">
        <w:rPr>
          <w:rFonts w:ascii="Calibri" w:hAnsi="Calibri"/>
        </w:rPr>
        <w:t xml:space="preserve"> </w:t>
      </w:r>
      <w:r w:rsidRPr="00837DC9">
        <w:rPr>
          <w:rFonts w:ascii="Calibri" w:hAnsi="Calibri"/>
        </w:rPr>
        <w:t>zostanie</w:t>
      </w:r>
      <w:r w:rsidR="009C34B0">
        <w:rPr>
          <w:rFonts w:ascii="Calibri" w:hAnsi="Calibri"/>
        </w:rPr>
        <w:t xml:space="preserve"> </w:t>
      </w:r>
      <w:r>
        <w:rPr>
          <w:rFonts w:ascii="Calibri" w:hAnsi="Calibri"/>
        </w:rPr>
        <w:t>w pełni zrealizowany w ramach wnioskowanego przedsięwzięcia.</w:t>
      </w:r>
      <w:r w:rsidRPr="00837DC9">
        <w:rPr>
          <w:rFonts w:ascii="Calibri" w:hAnsi="Calibri"/>
        </w:rPr>
        <w:t xml:space="preserve"> </w:t>
      </w: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9"/>
        <w:gridCol w:w="2074"/>
        <w:gridCol w:w="1762"/>
        <w:gridCol w:w="1838"/>
        <w:gridCol w:w="3456"/>
      </w:tblGrid>
      <w:tr w:rsidR="00113A6D" w:rsidRPr="00113A6D" w14:paraId="39379B0D" w14:textId="77777777" w:rsidTr="001259A3">
        <w:trPr>
          <w:trHeight w:val="808"/>
        </w:trPr>
        <w:tc>
          <w:tcPr>
            <w:tcW w:w="889" w:type="dxa"/>
            <w:shd w:val="clear" w:color="auto" w:fill="auto"/>
            <w:vAlign w:val="center"/>
            <w:hideMark/>
          </w:tcPr>
          <w:p w14:paraId="75CB48BB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kolumny</w:t>
            </w:r>
          </w:p>
        </w:tc>
        <w:tc>
          <w:tcPr>
            <w:tcW w:w="2074" w:type="dxa"/>
            <w:shd w:val="clear" w:color="auto" w:fill="auto"/>
            <w:noWrap/>
            <w:vAlign w:val="center"/>
            <w:hideMark/>
          </w:tcPr>
          <w:p w14:paraId="12B226F2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578CD2E0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Koszty kwalifikowane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14:paraId="5082C7B8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Kwota kosztów  kwalifikowanych</w:t>
            </w:r>
          </w:p>
        </w:tc>
        <w:tc>
          <w:tcPr>
            <w:tcW w:w="3456" w:type="dxa"/>
            <w:shd w:val="clear" w:color="auto" w:fill="auto"/>
            <w:vAlign w:val="center"/>
            <w:hideMark/>
          </w:tcPr>
          <w:p w14:paraId="4434D0B5" w14:textId="544E9B5A" w:rsidR="00113A6D" w:rsidRPr="00113A6D" w:rsidRDefault="00113A6D" w:rsidP="00B50D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Maksymalna kwota dotacji wg załącznika 2 </w:t>
            </w:r>
            <w:r w:rsidR="00B50D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albo</w:t>
            </w:r>
            <w:r w:rsidR="00B50D9A"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2a</w:t>
            </w:r>
            <w:r w:rsidR="00B50D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albo 2b</w:t>
            </w:r>
          </w:p>
        </w:tc>
      </w:tr>
      <w:tr w:rsidR="00113A6D" w:rsidRPr="00113A6D" w14:paraId="03E5DC28" w14:textId="77777777" w:rsidTr="001259A3">
        <w:trPr>
          <w:trHeight w:val="1452"/>
        </w:trPr>
        <w:tc>
          <w:tcPr>
            <w:tcW w:w="889" w:type="dxa"/>
            <w:shd w:val="clear" w:color="auto" w:fill="auto"/>
            <w:vAlign w:val="center"/>
            <w:hideMark/>
          </w:tcPr>
          <w:p w14:paraId="25441FC2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074" w:type="dxa"/>
            <w:shd w:val="clear" w:color="auto" w:fill="auto"/>
            <w:vAlign w:val="center"/>
            <w:hideMark/>
          </w:tcPr>
          <w:p w14:paraId="41832DBE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nr Pola przypisany do danej pozycji z zakresu dokumentacja.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607EAAD0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Nazwa i opis pozycji z zakresu dokumentacja.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14:paraId="766BD0C4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Należy wpisać szacowany/rzeczywisty koszt realizacji wybranej pozycji</w:t>
            </w:r>
            <w:r w:rsidR="00730D2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456" w:type="dxa"/>
            <w:shd w:val="clear" w:color="auto" w:fill="auto"/>
            <w:vAlign w:val="center"/>
            <w:hideMark/>
          </w:tcPr>
          <w:p w14:paraId="2134DBED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Wyświetla maksymalną dopuszczalną kwotę dotacji dla danej pozycji</w:t>
            </w:r>
          </w:p>
        </w:tc>
      </w:tr>
      <w:tr w:rsidR="00113A6D" w:rsidRPr="00113A6D" w14:paraId="04520917" w14:textId="77777777" w:rsidTr="001259A3">
        <w:trPr>
          <w:trHeight w:val="3167"/>
        </w:trPr>
        <w:tc>
          <w:tcPr>
            <w:tcW w:w="889" w:type="dxa"/>
            <w:shd w:val="clear" w:color="auto" w:fill="auto"/>
            <w:vAlign w:val="center"/>
            <w:hideMark/>
          </w:tcPr>
          <w:p w14:paraId="243BA1D5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Uwagi</w:t>
            </w:r>
          </w:p>
        </w:tc>
        <w:tc>
          <w:tcPr>
            <w:tcW w:w="2074" w:type="dxa"/>
            <w:shd w:val="clear" w:color="auto" w:fill="auto"/>
            <w:vAlign w:val="center"/>
            <w:hideMark/>
          </w:tcPr>
          <w:p w14:paraId="1EBC1DCE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Należy zaznaczyć pozycje, które Wnioskodawca zamierza zrealizować </w:t>
            </w:r>
            <w:r w:rsidR="003C1151" w:rsidRPr="003C11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bądź zrealizował 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ramach wnioskowanego przedsięwzięcia.</w:t>
            </w:r>
            <w:r w:rsidRPr="00113A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Jeżeli zakres przedsięwzięcia nie obejmuje pozycji z tabeli B.2.3. zostawić niezaznaczone.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31D02EDF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 zaznaczeniu danej pozycji w kolumnie "Dotyczy" pojawi się szczegółowy zakres prac dopuszczony w ramach Programu.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14:paraId="1AA2DBFC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przypadku braku wiedzy na temat kosztu realizacji, pole może zostać puste.</w:t>
            </w:r>
          </w:p>
        </w:tc>
        <w:tc>
          <w:tcPr>
            <w:tcW w:w="3456" w:type="dxa"/>
            <w:shd w:val="clear" w:color="auto" w:fill="auto"/>
            <w:vAlign w:val="center"/>
            <w:hideMark/>
          </w:tcPr>
          <w:p w14:paraId="74DE0426" w14:textId="36D53C15" w:rsidR="00113A6D" w:rsidRPr="00113A6D" w:rsidRDefault="00113A6D" w:rsidP="001259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Maksymalna kwota dotacji wyliczana jest na podstawie maksymalnej intensywności dofinansowania i nie może być wyższa niż ustalone maksymalne kwoty dotacji dla poszczególnych zadań w załączniku 2/2a</w:t>
            </w:r>
            <w:r w:rsidR="00A315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/2b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 Jeżeli zostały wpisane koszty w kolumnie</w:t>
            </w:r>
            <w:r w:rsidR="00EE0A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„ Kwota kosztów kwalifikowanych”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, wyliczona maksymalna kwota dotacji uwzględnia wpisane koszty. W przeciwnym wypadku, wyświetlana jest maksymalna kwota wg. załącznika 2/2a</w:t>
            </w:r>
            <w:r w:rsidR="00A315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/2b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. </w:t>
            </w:r>
          </w:p>
        </w:tc>
      </w:tr>
    </w:tbl>
    <w:p w14:paraId="5A335E64" w14:textId="77777777" w:rsidR="00113A6D" w:rsidRDefault="00113A6D" w:rsidP="00B879DB">
      <w:pPr>
        <w:jc w:val="both"/>
        <w:rPr>
          <w:rFonts w:ascii="Calibri" w:hAnsi="Calibri"/>
        </w:rPr>
      </w:pPr>
    </w:p>
    <w:p w14:paraId="7FB91484" w14:textId="2672FD43" w:rsidR="0094407D" w:rsidRDefault="0094407D" w:rsidP="0094407D">
      <w:pPr>
        <w:jc w:val="both"/>
      </w:pPr>
      <w:r w:rsidRPr="002F3A10">
        <w:rPr>
          <w:b/>
        </w:rPr>
        <w:t xml:space="preserve">Pole </w:t>
      </w:r>
      <w:r w:rsidR="00EE0AB2">
        <w:rPr>
          <w:b/>
        </w:rPr>
        <w:t>B.2.3.11</w:t>
      </w:r>
      <w:r>
        <w:t xml:space="preserve"> Pole wyliczane automatycznie. Pokazuje sumę kosztów kwalifikowanych wpisanych dla pozycji z Pól</w:t>
      </w:r>
      <w:r w:rsidR="00EE0AB2">
        <w:t xml:space="preserve"> B.2.3.2 – B.2.3.8 z kolumny „Dotyczy”</w:t>
      </w:r>
      <w:r>
        <w:t>.</w:t>
      </w:r>
    </w:p>
    <w:p w14:paraId="7A550542" w14:textId="77777777" w:rsidR="0094407D" w:rsidRDefault="0094407D" w:rsidP="651B9702">
      <w:pPr>
        <w:jc w:val="both"/>
      </w:pPr>
      <w:r w:rsidRPr="651B9702">
        <w:rPr>
          <w:b/>
          <w:bCs/>
        </w:rPr>
        <w:t xml:space="preserve">Pole </w:t>
      </w:r>
      <w:r w:rsidR="00EE0AB2" w:rsidRPr="651B9702">
        <w:rPr>
          <w:b/>
          <w:bCs/>
        </w:rPr>
        <w:t>B.2.3.12</w:t>
      </w:r>
      <w:r w:rsidRPr="651B9702">
        <w:rPr>
          <w:b/>
          <w:bCs/>
        </w:rPr>
        <w:t>.</w:t>
      </w:r>
      <w:r>
        <w:t xml:space="preserve"> Pole wyliczane automatycznie. Pokazuje sumę maksymalnej dotacji wyliczonej dla zaznaczonych pozycji z </w:t>
      </w:r>
      <w:r w:rsidR="00EE0AB2">
        <w:t>Pól B.2.3.2 – B.2.3.8 z kolumny „Dotyczy”</w:t>
      </w:r>
      <w:r>
        <w:t xml:space="preserve">. </w:t>
      </w:r>
    </w:p>
    <w:p w14:paraId="2AB7B82D" w14:textId="77777777" w:rsidR="0094407D" w:rsidRDefault="0094407D" w:rsidP="0094407D">
      <w:pPr>
        <w:jc w:val="both"/>
      </w:pPr>
      <w:r w:rsidRPr="002F3A10">
        <w:rPr>
          <w:b/>
        </w:rPr>
        <w:t>Uwaga!</w:t>
      </w:r>
      <w:r>
        <w:t xml:space="preserve"> Kwota pokazana w tym polu nie jest jednoznaczna z możliwą do uzyskania kwotą dotacji</w:t>
      </w:r>
      <w:r w:rsidR="009928ED">
        <w:t xml:space="preserve"> na przedsięwzięcie</w:t>
      </w:r>
      <w:r>
        <w:t>.</w:t>
      </w:r>
    </w:p>
    <w:p w14:paraId="65217248" w14:textId="77777777" w:rsidR="00113A6D" w:rsidRDefault="00113A6D" w:rsidP="00113A6D">
      <w:pPr>
        <w:jc w:val="both"/>
      </w:pPr>
      <w:r>
        <w:t>Maksymalna kwota dotacji na realizację całego przedsięwzięcia jest uzależniona od wyboru rodzajów zadań i poziomu dofinansowania wynikającego z Programu.</w:t>
      </w:r>
    </w:p>
    <w:p w14:paraId="0362B238" w14:textId="64E869D5" w:rsidR="00807641" w:rsidRPr="00807641" w:rsidRDefault="00807641" w:rsidP="00807641">
      <w:pPr>
        <w:spacing w:after="0" w:line="276" w:lineRule="auto"/>
        <w:jc w:val="both"/>
        <w:rPr>
          <w:b/>
        </w:rPr>
      </w:pPr>
      <w:r w:rsidRPr="00807641">
        <w:rPr>
          <w:b/>
        </w:rPr>
        <w:t>C. DOCHÓD WNIOSKODAWCY</w:t>
      </w:r>
    </w:p>
    <w:p w14:paraId="7C5BC437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</w:p>
    <w:p w14:paraId="678362D2" w14:textId="2000DC3B" w:rsidR="00807641" w:rsidRPr="00807641" w:rsidRDefault="00807641" w:rsidP="00807641">
      <w:pPr>
        <w:spacing w:after="0" w:line="276" w:lineRule="auto"/>
        <w:jc w:val="both"/>
        <w:rPr>
          <w:b/>
        </w:rPr>
      </w:pPr>
      <w:r w:rsidRPr="00807641">
        <w:rPr>
          <w:b/>
        </w:rPr>
        <w:t>C.1 Dotyczy Beneficjentów</w:t>
      </w:r>
      <w:r w:rsidR="002712BE">
        <w:rPr>
          <w:b/>
        </w:rPr>
        <w:t xml:space="preserve"> uprawnionych do podstawowego poziomu dofinansowania</w:t>
      </w:r>
      <w:r w:rsidR="00255A33">
        <w:rPr>
          <w:b/>
        </w:rPr>
        <w:t xml:space="preserve"> w </w:t>
      </w:r>
      <w:r w:rsidRPr="00807641">
        <w:rPr>
          <w:b/>
        </w:rPr>
        <w:t>rozumieniu definicji programu priorytetowego Czyste Powietrze Część 1</w:t>
      </w:r>
      <w:r w:rsidRPr="00807641">
        <w:t>,</w:t>
      </w:r>
      <w:r w:rsidRPr="00807641">
        <w:rPr>
          <w:b/>
        </w:rPr>
        <w:t xml:space="preserve"> o dochodzie rocznym nieprzekraczającym 100 000 zł.</w:t>
      </w:r>
    </w:p>
    <w:p w14:paraId="36730169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</w:p>
    <w:p w14:paraId="7509DAEE" w14:textId="77777777" w:rsidR="008A6FB9" w:rsidRPr="00DA5853" w:rsidRDefault="002712BE" w:rsidP="008A6FB9">
      <w:pPr>
        <w:spacing w:after="0" w:line="276" w:lineRule="auto"/>
        <w:jc w:val="both"/>
        <w:rPr>
          <w:b/>
        </w:rPr>
      </w:pPr>
      <w:r w:rsidRPr="00A331C3">
        <w:rPr>
          <w:b/>
        </w:rPr>
        <w:lastRenderedPageBreak/>
        <w:t>Przy wypełnianiu tej części należy wziąć pod uwagę dochód</w:t>
      </w:r>
      <w:r w:rsidR="00807641" w:rsidRPr="00A331C3">
        <w:rPr>
          <w:b/>
        </w:rPr>
        <w:t xml:space="preserve"> </w:t>
      </w:r>
      <w:r w:rsidR="00153CA5" w:rsidRPr="00A331C3">
        <w:rPr>
          <w:b/>
        </w:rPr>
        <w:t xml:space="preserve">wyłącznie </w:t>
      </w:r>
      <w:r w:rsidR="00330CEB" w:rsidRPr="00A331C3">
        <w:rPr>
          <w:b/>
        </w:rPr>
        <w:t>Wnioskodawcy</w:t>
      </w:r>
      <w:r w:rsidR="008A6FB9" w:rsidRPr="008A6FB9">
        <w:rPr>
          <w:b/>
        </w:rPr>
        <w:t xml:space="preserve"> </w:t>
      </w:r>
      <w:r w:rsidR="008A6FB9">
        <w:rPr>
          <w:b/>
        </w:rPr>
        <w:t>(w przypadku wspólnego rozliczenia, w PIT uwzględniony jest podział dochodu na połowę)</w:t>
      </w:r>
      <w:r w:rsidR="008A6FB9" w:rsidRPr="00DA5853">
        <w:rPr>
          <w:b/>
        </w:rPr>
        <w:t>.</w:t>
      </w:r>
    </w:p>
    <w:p w14:paraId="1620C8BC" w14:textId="77777777" w:rsidR="00807641" w:rsidRPr="00A331C3" w:rsidRDefault="00807641" w:rsidP="00807641">
      <w:pPr>
        <w:spacing w:after="0" w:line="276" w:lineRule="auto"/>
        <w:jc w:val="both"/>
        <w:rPr>
          <w:b/>
        </w:rPr>
      </w:pPr>
    </w:p>
    <w:p w14:paraId="02C199E9" w14:textId="77777777" w:rsidR="00FD11EB" w:rsidRDefault="00807641" w:rsidP="00807641">
      <w:pPr>
        <w:spacing w:after="0" w:line="276" w:lineRule="auto"/>
        <w:jc w:val="both"/>
      </w:pPr>
      <w:r w:rsidRPr="00807641">
        <w:t xml:space="preserve">Do wniosku nie trzeba dołączać dokumentów potwierdzających dochód. </w:t>
      </w:r>
    </w:p>
    <w:p w14:paraId="583A294E" w14:textId="77777777" w:rsidR="006855C9" w:rsidRDefault="00AC481F" w:rsidP="00807641">
      <w:pPr>
        <w:spacing w:after="0" w:line="276" w:lineRule="auto"/>
        <w:jc w:val="both"/>
      </w:pPr>
      <w:r>
        <w:t>N</w:t>
      </w:r>
      <w:r w:rsidR="00807641" w:rsidRPr="00807641">
        <w:t>ależy</w:t>
      </w:r>
      <w:r w:rsidR="00440601">
        <w:t xml:space="preserve"> przechowywać</w:t>
      </w:r>
      <w:r w:rsidR="00330CEB">
        <w:t xml:space="preserve"> te dokumenty,</w:t>
      </w:r>
      <w:r w:rsidR="00440601">
        <w:t xml:space="preserve"> od momentu złożenia wniosku o dofinansowanie do czasu zakończenia umowy </w:t>
      </w:r>
      <w:r w:rsidR="000355F1">
        <w:t xml:space="preserve">o dofinansowanie </w:t>
      </w:r>
      <w:r w:rsidR="00440601">
        <w:t xml:space="preserve">(tj. do zakończenia okresu trwałości), w przypadku pozytywnej oceny wniosku </w:t>
      </w:r>
      <w:r w:rsidR="00440601" w:rsidRPr="00EB4EB8">
        <w:t>i</w:t>
      </w:r>
      <w:r w:rsidR="009C34B0">
        <w:t> </w:t>
      </w:r>
      <w:r w:rsidR="00440601" w:rsidRPr="00EB4EB8">
        <w:t>podpisania</w:t>
      </w:r>
      <w:r w:rsidR="00440601">
        <w:t xml:space="preserve"> umowy o dofinansowanie. W tym okresie, na żądanie upoważnionych podmiotów, Wnioskodawca/Beneficjent jest zobowiązany do udostępnienia dokumentów potwierdzających prawidłowość danych.</w:t>
      </w:r>
    </w:p>
    <w:p w14:paraId="4A4F6EE1" w14:textId="6FB5B587" w:rsidR="00807641" w:rsidRPr="00807641" w:rsidRDefault="006855C9" w:rsidP="00807641">
      <w:pPr>
        <w:spacing w:after="0" w:line="276" w:lineRule="auto"/>
        <w:jc w:val="both"/>
      </w:pPr>
      <w:r>
        <w:t xml:space="preserve">Przynajmniej jedno pole z Pól C.1.1, C.1.5, C.1.12, C.1.16 musi być zaznaczone, aby </w:t>
      </w:r>
      <w:r w:rsidR="00FB6C0A">
        <w:t>formularz wniosku przeszedł pozytywnie weryfikację.</w:t>
      </w:r>
      <w:r w:rsidR="00AC481F" w:rsidRPr="00AC481F">
        <w:rPr>
          <w:rFonts w:eastAsia="TimesNewRoman,Bold" w:cs="Times New Roman"/>
          <w:bCs/>
          <w:lang w:eastAsia="pl-PL"/>
        </w:rPr>
        <w:t xml:space="preserve"> </w:t>
      </w:r>
      <w:r w:rsidR="00AC481F">
        <w:rPr>
          <w:rFonts w:eastAsia="TimesNewRoman,Bold" w:cs="Times New Roman"/>
          <w:bCs/>
          <w:lang w:eastAsia="pl-PL"/>
        </w:rPr>
        <w:t xml:space="preserve">W przypadku </w:t>
      </w:r>
      <w:r w:rsidR="00055186">
        <w:rPr>
          <w:rFonts w:eastAsia="TimesNewRoman,Bold" w:cs="Times New Roman"/>
          <w:bCs/>
          <w:lang w:eastAsia="pl-PL"/>
        </w:rPr>
        <w:t>nieuzyskiwania</w:t>
      </w:r>
      <w:r w:rsidR="00AC481F">
        <w:rPr>
          <w:rFonts w:eastAsia="TimesNewRoman,Bold" w:cs="Times New Roman"/>
          <w:bCs/>
          <w:lang w:eastAsia="pl-PL"/>
        </w:rPr>
        <w:t xml:space="preserve"> </w:t>
      </w:r>
      <w:r w:rsidR="00055186">
        <w:rPr>
          <w:rFonts w:eastAsia="TimesNewRoman,Bold" w:cs="Times New Roman"/>
          <w:bCs/>
          <w:lang w:eastAsia="pl-PL"/>
        </w:rPr>
        <w:t>dochodów ze źródeł określonych w</w:t>
      </w:r>
      <w:r w:rsidR="00255A33">
        <w:rPr>
          <w:rFonts w:eastAsia="TimesNewRoman,Bold" w:cs="Times New Roman"/>
          <w:bCs/>
          <w:lang w:eastAsia="pl-PL"/>
        </w:rPr>
        <w:t> </w:t>
      </w:r>
      <w:r w:rsidR="00AC481F">
        <w:rPr>
          <w:rFonts w:eastAsia="TimesNewRoman,Bold" w:cs="Times New Roman"/>
          <w:bCs/>
          <w:lang w:eastAsia="pl-PL"/>
        </w:rPr>
        <w:t>P</w:t>
      </w:r>
      <w:r w:rsidR="00055186">
        <w:rPr>
          <w:rFonts w:eastAsia="TimesNewRoman,Bold" w:cs="Times New Roman"/>
          <w:bCs/>
          <w:lang w:eastAsia="pl-PL"/>
        </w:rPr>
        <w:t>olach</w:t>
      </w:r>
      <w:r w:rsidR="00AC481F">
        <w:rPr>
          <w:rFonts w:eastAsia="TimesNewRoman,Bold" w:cs="Times New Roman"/>
          <w:bCs/>
          <w:lang w:eastAsia="pl-PL"/>
        </w:rPr>
        <w:t xml:space="preserve"> </w:t>
      </w:r>
      <w:r w:rsidR="00055186">
        <w:rPr>
          <w:rFonts w:eastAsia="TimesNewRoman,Bold" w:cs="Times New Roman"/>
          <w:bCs/>
          <w:lang w:eastAsia="pl-PL"/>
        </w:rPr>
        <w:t xml:space="preserve">C.1.1, </w:t>
      </w:r>
      <w:r w:rsidR="00AC481F">
        <w:rPr>
          <w:rFonts w:eastAsia="TimesNewRoman,Bold" w:cs="Times New Roman"/>
          <w:bCs/>
          <w:lang w:eastAsia="pl-PL"/>
        </w:rPr>
        <w:t>C.1.5, C.1.12, C.1.16 należy zaznaczyć Pole C.1.1</w:t>
      </w:r>
      <w:r w:rsidR="00055186">
        <w:rPr>
          <w:rFonts w:eastAsia="TimesNewRoman,Bold" w:cs="Times New Roman"/>
          <w:bCs/>
          <w:lang w:eastAsia="pl-PL"/>
        </w:rPr>
        <w:t>6</w:t>
      </w:r>
      <w:r w:rsidR="00AC481F">
        <w:rPr>
          <w:rFonts w:eastAsia="TimesNewRoman,Bold" w:cs="Times New Roman"/>
          <w:bCs/>
          <w:lang w:eastAsia="pl-PL"/>
        </w:rPr>
        <w:t xml:space="preserve"> i w Polu C.1.</w:t>
      </w:r>
      <w:r w:rsidR="00055186">
        <w:rPr>
          <w:rFonts w:eastAsia="TimesNewRoman,Bold" w:cs="Times New Roman"/>
          <w:bCs/>
          <w:lang w:eastAsia="pl-PL"/>
        </w:rPr>
        <w:t>17</w:t>
      </w:r>
      <w:r w:rsidR="00AC481F">
        <w:rPr>
          <w:rFonts w:eastAsia="TimesNewRoman,Bold" w:cs="Times New Roman"/>
          <w:bCs/>
          <w:lang w:eastAsia="pl-PL"/>
        </w:rPr>
        <w:t xml:space="preserve"> wpisać „0”</w:t>
      </w:r>
      <w:r w:rsidR="00055186">
        <w:rPr>
          <w:rFonts w:eastAsia="TimesNewRoman,Bold" w:cs="Times New Roman"/>
          <w:bCs/>
          <w:lang w:eastAsia="pl-PL"/>
        </w:rPr>
        <w:t>, w Polu C.1.18 wpisać „brak dochodu” a w polu C.1.19 należy wybrać rok kalendarzowy poprzedzający rok złożenia wniosku</w:t>
      </w:r>
      <w:r w:rsidR="009C34B0">
        <w:rPr>
          <w:rFonts w:eastAsia="TimesNewRoman,Bold" w:cs="Times New Roman"/>
          <w:bCs/>
          <w:lang w:eastAsia="pl-PL"/>
        </w:rPr>
        <w:t>.</w:t>
      </w:r>
    </w:p>
    <w:p w14:paraId="645D7A8A" w14:textId="77777777" w:rsidR="00807641" w:rsidRPr="00807641" w:rsidRDefault="00807641" w:rsidP="00807641">
      <w:pPr>
        <w:spacing w:after="0" w:line="276" w:lineRule="auto"/>
        <w:jc w:val="both"/>
      </w:pPr>
    </w:p>
    <w:p w14:paraId="7132E0F0" w14:textId="77777777" w:rsidR="00807641" w:rsidRPr="00807641" w:rsidRDefault="00807641" w:rsidP="009C34B0">
      <w:pPr>
        <w:numPr>
          <w:ilvl w:val="0"/>
          <w:numId w:val="67"/>
        </w:numPr>
        <w:autoSpaceDE w:val="0"/>
        <w:autoSpaceDN w:val="0"/>
        <w:adjustRightInd w:val="0"/>
        <w:spacing w:after="0" w:line="276" w:lineRule="auto"/>
        <w:ind w:left="284" w:hanging="142"/>
        <w:contextualSpacing/>
        <w:jc w:val="both"/>
        <w:rPr>
          <w:rFonts w:eastAsia="TimesNewRoman,Bold" w:cs="Times New Roman"/>
          <w:b/>
          <w:bCs/>
          <w:lang w:eastAsia="pl-PL"/>
        </w:rPr>
      </w:pPr>
      <w:r w:rsidRPr="00807641">
        <w:rPr>
          <w:rFonts w:eastAsia="TimesNewRoman,Bold" w:cs="Times New Roman"/>
          <w:b/>
          <w:bCs/>
          <w:lang w:eastAsia="pl-PL"/>
        </w:rPr>
        <w:t>Sposób postępowania przy wypełnianiu wniosku w części C.1.</w:t>
      </w:r>
    </w:p>
    <w:p w14:paraId="47EC4B1A" w14:textId="77777777" w:rsidR="00807641" w:rsidRPr="00807641" w:rsidRDefault="00807641" w:rsidP="00807641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eastAsia="TimesNewRoman,Bold" w:cs="Times New Roman"/>
          <w:b/>
          <w:bCs/>
          <w:lang w:eastAsia="pl-PL"/>
        </w:rPr>
      </w:pPr>
    </w:p>
    <w:p w14:paraId="4F09FE49" w14:textId="77777777" w:rsidR="00807641" w:rsidRPr="00807641" w:rsidRDefault="00807641" w:rsidP="003C7860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</w:pPr>
      <w:r w:rsidRPr="00807641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Dochód roczny ustalany na podstawie PIT-36, PIT-36L, PIT-37, PIT-38, PIT-39, PIT-CFC,PIT-40A.</w:t>
      </w:r>
    </w:p>
    <w:p w14:paraId="4D6D0831" w14:textId="77777777" w:rsidR="00807641" w:rsidRPr="00807641" w:rsidRDefault="00807641" w:rsidP="00807641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eastAsia="TimesNewRoman,Bold" w:cs="Times New Roman"/>
          <w:b/>
          <w:bCs/>
          <w:lang w:eastAsia="pl-PL"/>
        </w:rPr>
      </w:pPr>
    </w:p>
    <w:p w14:paraId="6AE01930" w14:textId="44C30A0A" w:rsidR="00533446" w:rsidRPr="00A329C7" w:rsidRDefault="00807641" w:rsidP="00533446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 w:themeColor="text1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EE0AB2" w:rsidRPr="0026229E">
        <w:rPr>
          <w:rFonts w:eastAsia="TimesNewRoman,Bold" w:cs="Times New Roman"/>
          <w:b/>
          <w:bCs/>
          <w:lang w:eastAsia="pl-PL"/>
        </w:rPr>
        <w:t>C.1.1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440601" w:rsidRPr="0026229E">
        <w:rPr>
          <w:rFonts w:eastAsia="TimesNewRoman,Bold" w:cs="Times New Roman"/>
          <w:b/>
          <w:bCs/>
          <w:lang w:eastAsia="pl-PL"/>
        </w:rPr>
        <w:t>–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440601" w:rsidRPr="0026229E">
        <w:rPr>
          <w:rFonts w:eastAsia="TimesNewRoman,Bold" w:cs="Times New Roman"/>
          <w:bCs/>
          <w:lang w:eastAsia="pl-PL"/>
        </w:rPr>
        <w:t xml:space="preserve">Należy zaznaczyć jeżeli </w:t>
      </w:r>
      <w:r w:rsidR="00897246">
        <w:rPr>
          <w:rFonts w:eastAsia="TimesNewRoman,Bold" w:cs="Times New Roman"/>
          <w:bCs/>
          <w:lang w:eastAsia="pl-PL"/>
        </w:rPr>
        <w:t>za przedostatni lub</w:t>
      </w:r>
      <w:r w:rsidR="00267E11">
        <w:rPr>
          <w:rFonts w:eastAsia="TimesNewRoman,Bold" w:cs="Times New Roman"/>
          <w:bCs/>
          <w:lang w:eastAsia="pl-PL"/>
        </w:rPr>
        <w:t xml:space="preserve"> za </w:t>
      </w:r>
      <w:r w:rsidR="00440601" w:rsidRPr="0026229E">
        <w:rPr>
          <w:rFonts w:eastAsia="TimesNewRoman,Bold" w:cs="Times New Roman"/>
          <w:bCs/>
          <w:lang w:eastAsia="pl-PL"/>
        </w:rPr>
        <w:t xml:space="preserve">ostatni rok </w:t>
      </w:r>
      <w:r w:rsidR="00897246">
        <w:rPr>
          <w:rFonts w:eastAsia="TimesNewRoman,Bold" w:cs="Times New Roman"/>
          <w:bCs/>
          <w:lang w:eastAsia="pl-PL"/>
        </w:rPr>
        <w:t xml:space="preserve">podatkowy, </w:t>
      </w:r>
      <w:r w:rsidR="00267E11">
        <w:rPr>
          <w:rFonts w:eastAsia="TimesNewRoman,Bold" w:cs="Times New Roman"/>
          <w:bCs/>
          <w:lang w:eastAsia="pl-PL"/>
        </w:rPr>
        <w:t xml:space="preserve">poprzedzający rok </w:t>
      </w:r>
      <w:r w:rsidR="00897246">
        <w:rPr>
          <w:rFonts w:eastAsia="TimesNewRoman,Bold" w:cs="Times New Roman"/>
          <w:bCs/>
          <w:lang w:eastAsia="pl-PL"/>
        </w:rPr>
        <w:t xml:space="preserve"> złożenia wniosku</w:t>
      </w:r>
      <w:r w:rsidR="00267E11">
        <w:rPr>
          <w:rFonts w:eastAsia="TimesNewRoman,Bold" w:cs="Times New Roman"/>
          <w:bCs/>
          <w:lang w:eastAsia="pl-PL"/>
        </w:rPr>
        <w:t xml:space="preserve"> o dofinansowanie,</w:t>
      </w:r>
      <w:r w:rsidR="00897246">
        <w:rPr>
          <w:rFonts w:eastAsia="TimesNewRoman,Bold" w:cs="Times New Roman"/>
          <w:bCs/>
          <w:lang w:eastAsia="pl-PL"/>
        </w:rPr>
        <w:t xml:space="preserve"> </w:t>
      </w:r>
      <w:r w:rsidR="00440601" w:rsidRPr="0026229E">
        <w:rPr>
          <w:rFonts w:eastAsia="TimesNewRoman,Bold" w:cs="Times New Roman"/>
          <w:bCs/>
          <w:lang w:eastAsia="pl-PL"/>
        </w:rPr>
        <w:t>Wnioskodawca</w:t>
      </w:r>
      <w:r w:rsidR="00440601"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Pr="0026229E">
        <w:rPr>
          <w:rFonts w:eastAsia="TimesNewRoman,Bold" w:cs="Times New Roman"/>
          <w:bCs/>
          <w:lang w:eastAsia="pl-PL"/>
        </w:rPr>
        <w:t>uzyskał dochód roczny stanowiący podstawę obliczenia podatku, wykazany w</w:t>
      </w:r>
      <w:r w:rsidR="009F1012" w:rsidRPr="0026229E">
        <w:rPr>
          <w:rFonts w:eastAsia="TimesNewRoman,Bold" w:cs="Times New Roman"/>
          <w:bCs/>
          <w:lang w:eastAsia="pl-PL"/>
        </w:rPr>
        <w:t xml:space="preserve"> ostatnim</w:t>
      </w:r>
      <w:r w:rsidRPr="0026229E">
        <w:rPr>
          <w:rFonts w:eastAsia="TimesNewRoman,Bold" w:cs="Times New Roman"/>
          <w:bCs/>
          <w:lang w:eastAsia="pl-PL"/>
        </w:rPr>
        <w:t xml:space="preserve"> złożonym zeznaniu podatkowym</w:t>
      </w:r>
      <w:r w:rsidR="00D3319A" w:rsidRPr="0026229E">
        <w:rPr>
          <w:rFonts w:eastAsia="TimesNewRoman,Bold" w:cs="Times New Roman"/>
          <w:bCs/>
          <w:lang w:eastAsia="pl-PL"/>
        </w:rPr>
        <w:t xml:space="preserve">, </w:t>
      </w:r>
      <w:r w:rsidR="00255A33">
        <w:rPr>
          <w:rFonts w:eastAsia="TimesNewRoman,Bold" w:cs="Times New Roman"/>
          <w:bCs/>
          <w:lang w:eastAsia="pl-PL"/>
        </w:rPr>
        <w:t>zgodnie z ustawą o </w:t>
      </w:r>
      <w:r w:rsidRPr="0026229E">
        <w:rPr>
          <w:rFonts w:eastAsia="TimesNewRoman,Bold" w:cs="Times New Roman"/>
          <w:bCs/>
          <w:lang w:eastAsia="pl-PL"/>
        </w:rPr>
        <w:t>podatku dochodowym od osób fizycznych</w:t>
      </w:r>
      <w:r w:rsidR="008A6FB9">
        <w:rPr>
          <w:rFonts w:eastAsia="TimesNewRoman,Bold" w:cs="Times New Roman"/>
          <w:bCs/>
          <w:lang w:eastAsia="pl-PL"/>
        </w:rPr>
        <w:t>.</w:t>
      </w:r>
      <w:r w:rsidR="00533446" w:rsidRPr="0026229E">
        <w:rPr>
          <w:rFonts w:eastAsia="TimesNewRoman,Bold" w:cs="Times New Roman"/>
          <w:bCs/>
          <w:lang w:eastAsia="pl-PL"/>
        </w:rPr>
        <w:t xml:space="preserve"> </w:t>
      </w:r>
    </w:p>
    <w:p w14:paraId="32333B07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</w:p>
    <w:p w14:paraId="726C474B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b/>
          <w:bCs/>
          <w:color w:val="000000" w:themeColor="text1"/>
        </w:rPr>
        <w:t xml:space="preserve">Pole zaznacza Wnioskodawca: </w:t>
      </w:r>
      <w:r w:rsidRPr="00A329C7">
        <w:rPr>
          <w:rFonts w:eastAsia="Times New Roman" w:cs="Times New Roman"/>
          <w:bCs/>
          <w:lang w:eastAsia="pl-PL"/>
        </w:rPr>
        <w:t xml:space="preserve">rozliczający się na podstawie ustawy </w:t>
      </w:r>
      <w:r w:rsidRPr="00A329C7">
        <w:rPr>
          <w:rFonts w:eastAsia="Times New Roman" w:cs="Times New Roman"/>
          <w:lang w:eastAsia="pl-PL"/>
        </w:rPr>
        <w:t xml:space="preserve">z dnia 26 lipca 1991 r. o podatku dochodowym od osób fizycznych - art. 27, art. 30b, art. 30c, art. 30e i art. 30f, </w:t>
      </w:r>
      <w:r w:rsidRPr="00A329C7">
        <w:rPr>
          <w:rFonts w:eastAsia="Times New Roman" w:cs="Times New Roman"/>
          <w:bCs/>
          <w:color w:val="000000" w:themeColor="text1"/>
          <w:lang w:eastAsia="pl-PL"/>
        </w:rPr>
        <w:t>który: rozlicza się na podstawie</w:t>
      </w:r>
      <w:r w:rsidRPr="00A329C7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Pr="00A329C7">
        <w:rPr>
          <w:rFonts w:eastAsia="TimesNewRoman,Bold" w:cs="Times New Roman"/>
          <w:b/>
          <w:bCs/>
          <w:lang w:eastAsia="pl-PL"/>
        </w:rPr>
        <w:t>PIT-36, PIT-36L, PIT-37, PIT-38, PIT-39, PIT-CFC</w:t>
      </w:r>
      <w:r w:rsidR="00A73A06" w:rsidRPr="0026229E">
        <w:rPr>
          <w:rFonts w:eastAsia="TimesNewRoman,Bold" w:cs="Times New Roman"/>
          <w:bCs/>
          <w:lang w:eastAsia="pl-PL"/>
        </w:rPr>
        <w:t xml:space="preserve"> oraz rozliczający się na podstawie </w:t>
      </w:r>
      <w:r w:rsidR="00A73A06" w:rsidRPr="0026229E">
        <w:rPr>
          <w:rFonts w:eastAsia="TimesNewRoman,Bold" w:cs="Times New Roman"/>
          <w:b/>
          <w:bCs/>
          <w:lang w:eastAsia="pl-PL"/>
        </w:rPr>
        <w:t>PIT-40A</w:t>
      </w:r>
      <w:r w:rsidR="00A73A06" w:rsidRPr="0026229E">
        <w:rPr>
          <w:rFonts w:eastAsia="TimesNewRoman,Bold" w:cs="Times New Roman"/>
          <w:bCs/>
          <w:lang w:eastAsia="pl-PL"/>
        </w:rPr>
        <w:t xml:space="preserve">, </w:t>
      </w:r>
      <w:r w:rsidR="00A73A06" w:rsidRPr="0026229E">
        <w:rPr>
          <w:rFonts w:eastAsia="Times New Roman" w:cs="Times New Roman"/>
          <w:bCs/>
          <w:lang w:eastAsia="pl-PL"/>
        </w:rPr>
        <w:t>w przypadku, jeśli jedynym dochodem Wnioskodawcy jest świadczenie z ZUS/KRUS i Wnioskodawca nie składa odrębnego zeznania podatkowego</w:t>
      </w:r>
      <w:r w:rsidR="009F1012" w:rsidRPr="0026229E">
        <w:rPr>
          <w:rFonts w:eastAsia="Times New Roman" w:cs="Times New Roman"/>
          <w:bCs/>
          <w:lang w:eastAsia="pl-PL"/>
        </w:rPr>
        <w:t>.</w:t>
      </w:r>
    </w:p>
    <w:p w14:paraId="3EF7FA96" w14:textId="77777777" w:rsidR="00A73A06" w:rsidRPr="00A329C7" w:rsidRDefault="00A73A06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4A552D86" w14:textId="77777777" w:rsidR="008A6FB9" w:rsidRPr="00A329C7" w:rsidRDefault="00807641" w:rsidP="008A6FB9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1A397F" w:rsidRPr="0026229E">
        <w:rPr>
          <w:rFonts w:eastAsia="TimesNewRoman,Bold" w:cs="Times New Roman"/>
          <w:b/>
          <w:bCs/>
          <w:lang w:eastAsia="pl-PL"/>
        </w:rPr>
        <w:t>C.1.2</w:t>
      </w:r>
      <w:r w:rsidRPr="0026229E">
        <w:rPr>
          <w:rFonts w:eastAsia="TimesNewRoman,Bold" w:cs="Times New Roman"/>
          <w:b/>
          <w:bCs/>
          <w:lang w:eastAsia="pl-PL"/>
        </w:rPr>
        <w:t xml:space="preserve">  </w:t>
      </w:r>
      <w:r w:rsidR="00D3319A" w:rsidRPr="0026229E">
        <w:rPr>
          <w:rFonts w:eastAsia="Times New Roman" w:cs="Times New Roman"/>
          <w:bCs/>
          <w:color w:val="000000" w:themeColor="text1"/>
          <w:lang w:eastAsia="pl-PL"/>
        </w:rPr>
        <w:t>Należy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wpisać jako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wartość dochodu 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>rocznego kwotę z pozycji PIT - „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Podstawa obliczania podatku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” </w:t>
      </w:r>
      <w:r w:rsidR="00394F1F" w:rsidRPr="0026229E">
        <w:rPr>
          <w:rFonts w:eastAsia="TimesNewRoman,Bold" w:cs="Times New Roman"/>
          <w:bCs/>
          <w:lang w:eastAsia="pl-PL"/>
        </w:rPr>
        <w:t>(pole obowiązkowe jeżeli zaznac</w:t>
      </w:r>
      <w:r w:rsidR="001A397F" w:rsidRPr="0026229E">
        <w:rPr>
          <w:rFonts w:eastAsia="TimesNewRoman,Bold" w:cs="Times New Roman"/>
          <w:bCs/>
          <w:lang w:eastAsia="pl-PL"/>
        </w:rPr>
        <w:t>zono Pole C.1.1</w:t>
      </w:r>
      <w:r w:rsidR="00394F1F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NewRoman,Bold" w:cs="Times New Roman"/>
          <w:bCs/>
          <w:lang w:eastAsia="pl-PL"/>
        </w:rPr>
        <w:t>.</w:t>
      </w:r>
      <w:r w:rsidR="008A6FB9">
        <w:rPr>
          <w:rFonts w:eastAsia="TimesNewRoman,Bold" w:cs="Times New Roman"/>
          <w:bCs/>
          <w:lang w:eastAsia="pl-PL"/>
        </w:rPr>
        <w:t xml:space="preserve"> </w:t>
      </w:r>
      <w:r w:rsidR="008A6FB9">
        <w:rPr>
          <w:rFonts w:eastAsia="Times New Roman" w:cs="Times New Roman"/>
          <w:bCs/>
          <w:color w:val="000000" w:themeColor="text1"/>
          <w:lang w:eastAsia="pl-PL"/>
        </w:rPr>
        <w:t>W</w:t>
      </w:r>
      <w:r w:rsidR="008A6FB9"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przypadku </w:t>
      </w:r>
      <w:r w:rsidR="008A6FB9" w:rsidRPr="0026229E">
        <w:rPr>
          <w:rFonts w:eastAsia="TimesNewRoman,Bold" w:cs="Times New Roman"/>
          <w:bCs/>
          <w:lang w:eastAsia="pl-PL"/>
        </w:rPr>
        <w:t>wspólnego rozliczenia</w:t>
      </w:r>
      <w:r w:rsidR="008A6FB9">
        <w:rPr>
          <w:rFonts w:eastAsia="TimesNewRoman,Bold" w:cs="Times New Roman"/>
          <w:bCs/>
          <w:lang w:eastAsia="pl-PL"/>
        </w:rPr>
        <w:t xml:space="preserve"> </w:t>
      </w:r>
      <w:r w:rsidR="008A6FB9" w:rsidRPr="0026229E">
        <w:rPr>
          <w:rFonts w:eastAsia="TimesNewRoman,Bold" w:cs="Times New Roman"/>
          <w:bCs/>
          <w:lang w:eastAsia="pl-PL"/>
        </w:rPr>
        <w:t>rocznego</w:t>
      </w:r>
      <w:r w:rsidR="008A6FB9">
        <w:rPr>
          <w:rFonts w:eastAsia="TimesNewRoman,Bold" w:cs="Times New Roman"/>
          <w:bCs/>
          <w:lang w:eastAsia="pl-PL"/>
        </w:rPr>
        <w:t xml:space="preserve"> Wnioskodawcy - w PIT w pozycji „Podstawa obliczenia podatku” jest już uwzględniona połowa dochodu</w:t>
      </w:r>
      <w:r w:rsidR="008A6FB9" w:rsidRPr="0026229E">
        <w:rPr>
          <w:b/>
          <w:bCs/>
          <w:color w:val="000000" w:themeColor="text1"/>
        </w:rPr>
        <w:t>.</w:t>
      </w:r>
    </w:p>
    <w:p w14:paraId="2CCF1C1E" w14:textId="7C5A0C22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/>
          <w:bCs/>
          <w:lang w:eastAsia="pl-PL"/>
        </w:rPr>
        <w:t>Przykład</w:t>
      </w:r>
      <w:r w:rsidR="003C7860" w:rsidRPr="00A329C7">
        <w:rPr>
          <w:rFonts w:eastAsia="TimesNewRoman,Bold" w:cs="Times New Roman"/>
          <w:bCs/>
          <w:lang w:eastAsia="pl-PL"/>
        </w:rPr>
        <w:t xml:space="preserve">: </w:t>
      </w:r>
      <w:r w:rsidRPr="00A329C7">
        <w:rPr>
          <w:rFonts w:eastAsia="TimesNewRoman,Bold" w:cs="Times New Roman"/>
          <w:bCs/>
          <w:lang w:eastAsia="pl-PL"/>
        </w:rPr>
        <w:t xml:space="preserve">Wnioskodawca składa wniosek w </w:t>
      </w:r>
      <w:r w:rsidR="00E83302" w:rsidRPr="00A329C7">
        <w:rPr>
          <w:rFonts w:eastAsia="TimesNewRoman,Bold" w:cs="Times New Roman"/>
          <w:bCs/>
          <w:lang w:eastAsia="pl-PL"/>
        </w:rPr>
        <w:t>marcu</w:t>
      </w:r>
      <w:r w:rsidRPr="00A329C7">
        <w:rPr>
          <w:rFonts w:eastAsia="TimesNewRoman,Bold" w:cs="Times New Roman"/>
          <w:bCs/>
          <w:lang w:eastAsia="pl-PL"/>
        </w:rPr>
        <w:t xml:space="preserve"> 202</w:t>
      </w:r>
      <w:r w:rsidR="00725052">
        <w:rPr>
          <w:rFonts w:eastAsia="TimesNewRoman,Bold" w:cs="Times New Roman"/>
          <w:bCs/>
          <w:lang w:eastAsia="pl-PL"/>
        </w:rPr>
        <w:t>2</w:t>
      </w:r>
      <w:r w:rsidR="003C7860" w:rsidRPr="00A329C7">
        <w:rPr>
          <w:rFonts w:eastAsia="TimesNewRoman,Bold" w:cs="Times New Roman"/>
          <w:bCs/>
          <w:lang w:eastAsia="pl-PL"/>
        </w:rPr>
        <w:t xml:space="preserve"> r</w:t>
      </w:r>
      <w:r w:rsidRPr="00A329C7">
        <w:rPr>
          <w:rFonts w:eastAsia="TimesNewRoman,Bold" w:cs="Times New Roman"/>
          <w:bCs/>
          <w:lang w:eastAsia="pl-PL"/>
        </w:rPr>
        <w:t>. Jeśli do tego momentu nie rozliczył podatku za 20</w:t>
      </w:r>
      <w:r w:rsidR="00725052">
        <w:rPr>
          <w:rFonts w:eastAsia="TimesNewRoman,Bold" w:cs="Times New Roman"/>
          <w:bCs/>
          <w:lang w:eastAsia="pl-PL"/>
        </w:rPr>
        <w:t>21</w:t>
      </w:r>
      <w:r w:rsidRPr="00A329C7">
        <w:rPr>
          <w:rFonts w:eastAsia="TimesNewRoman,Bold" w:cs="Times New Roman"/>
          <w:bCs/>
          <w:lang w:eastAsia="pl-PL"/>
        </w:rPr>
        <w:t xml:space="preserve"> r</w:t>
      </w:r>
      <w:r w:rsidR="003C7860" w:rsidRPr="00A329C7">
        <w:rPr>
          <w:rFonts w:eastAsia="TimesNewRoman,Bold" w:cs="Times New Roman"/>
          <w:bCs/>
          <w:lang w:eastAsia="pl-PL"/>
        </w:rPr>
        <w:t>ok</w:t>
      </w:r>
      <w:r w:rsidRPr="00A329C7">
        <w:rPr>
          <w:rFonts w:eastAsia="TimesNewRoman,Bold" w:cs="Times New Roman"/>
          <w:bCs/>
          <w:lang w:eastAsia="pl-PL"/>
        </w:rPr>
        <w:t>, podaje dochód roczny za 20</w:t>
      </w:r>
      <w:r w:rsidR="00725052">
        <w:rPr>
          <w:rFonts w:eastAsia="TimesNewRoman,Bold" w:cs="Times New Roman"/>
          <w:bCs/>
          <w:lang w:eastAsia="pl-PL"/>
        </w:rPr>
        <w:t>20</w:t>
      </w:r>
      <w:r w:rsidRPr="00A329C7">
        <w:rPr>
          <w:rFonts w:eastAsia="TimesNewRoman,Bold" w:cs="Times New Roman"/>
          <w:bCs/>
          <w:lang w:eastAsia="pl-PL"/>
        </w:rPr>
        <w:t xml:space="preserve"> r</w:t>
      </w:r>
      <w:r w:rsidR="003C7860" w:rsidRPr="00A329C7">
        <w:rPr>
          <w:rFonts w:eastAsia="TimesNewRoman,Bold" w:cs="Times New Roman"/>
          <w:bCs/>
          <w:lang w:eastAsia="pl-PL"/>
        </w:rPr>
        <w:t>ok</w:t>
      </w:r>
      <w:r w:rsidRPr="00A329C7">
        <w:rPr>
          <w:rFonts w:eastAsia="TimesNewRoman,Bold" w:cs="Times New Roman"/>
          <w:bCs/>
          <w:lang w:eastAsia="pl-PL"/>
        </w:rPr>
        <w:t xml:space="preserve">. </w:t>
      </w:r>
    </w:p>
    <w:p w14:paraId="207676BA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</w:p>
    <w:p w14:paraId="7BB59083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1A397F" w:rsidRPr="0026229E">
        <w:rPr>
          <w:rFonts w:eastAsia="TimesNewRoman,Bold" w:cs="Times New Roman"/>
          <w:b/>
          <w:bCs/>
          <w:lang w:eastAsia="pl-PL"/>
        </w:rPr>
        <w:t>C.1.3</w:t>
      </w:r>
      <w:r w:rsidRPr="0026229E">
        <w:rPr>
          <w:rFonts w:eastAsia="TimesNewRoman,Bold" w:cs="Times New Roman"/>
          <w:bCs/>
          <w:lang w:eastAsia="pl-PL"/>
        </w:rPr>
        <w:t xml:space="preserve"> </w:t>
      </w:r>
      <w:r w:rsidR="00394F1F" w:rsidRPr="0026229E">
        <w:rPr>
          <w:rFonts w:eastAsia="TimesNewRoman,Bold" w:cs="Times New Roman"/>
          <w:bCs/>
          <w:lang w:eastAsia="pl-PL"/>
        </w:rPr>
        <w:t>N</w:t>
      </w:r>
      <w:r w:rsidRPr="0026229E">
        <w:rPr>
          <w:rFonts w:eastAsia="TimesNewRoman,Bold" w:cs="Times New Roman"/>
          <w:bCs/>
          <w:lang w:eastAsia="pl-PL"/>
        </w:rPr>
        <w:t xml:space="preserve">ależy wybrać z listy rozwijanej </w:t>
      </w:r>
      <w:r w:rsidRPr="0026229E">
        <w:rPr>
          <w:rFonts w:eastAsia="TimesNewRoman,Bold" w:cs="Times New Roman"/>
          <w:b/>
          <w:bCs/>
          <w:lang w:eastAsia="pl-PL"/>
        </w:rPr>
        <w:t>rodzaj złożonego zeznania podatkowego PIT</w:t>
      </w:r>
      <w:r w:rsidR="00394F1F"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394F1F" w:rsidRPr="0026229E">
        <w:rPr>
          <w:rFonts w:eastAsia="TimesNewRoman,Bold" w:cs="Times New Roman"/>
          <w:bCs/>
          <w:lang w:eastAsia="pl-PL"/>
        </w:rPr>
        <w:t>(pole obowiązk</w:t>
      </w:r>
      <w:r w:rsidR="001A397F" w:rsidRPr="0026229E">
        <w:rPr>
          <w:rFonts w:eastAsia="TimesNewRoman,Bold" w:cs="Times New Roman"/>
          <w:bCs/>
          <w:lang w:eastAsia="pl-PL"/>
        </w:rPr>
        <w:t>owe jeżeli zaznaczono Pole C.1.1</w:t>
      </w:r>
      <w:r w:rsidR="00394F1F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NewRoman,Bold" w:cs="Times New Roman"/>
          <w:bCs/>
          <w:lang w:eastAsia="pl-PL"/>
        </w:rPr>
        <w:t>.</w:t>
      </w:r>
    </w:p>
    <w:p w14:paraId="7F75F4B6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</w:p>
    <w:p w14:paraId="6B39E586" w14:textId="77777777" w:rsidR="00394F1F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1A397F" w:rsidRPr="0026229E">
        <w:rPr>
          <w:rFonts w:eastAsia="TimesNewRoman,Bold" w:cs="Times New Roman"/>
          <w:b/>
          <w:bCs/>
          <w:lang w:eastAsia="pl-PL"/>
        </w:rPr>
        <w:t>C.1.4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394F1F" w:rsidRPr="0026229E">
        <w:rPr>
          <w:rFonts w:eastAsia="TimesNewRoman,Bold" w:cs="Times New Roman"/>
          <w:bCs/>
          <w:lang w:eastAsia="pl-PL"/>
        </w:rPr>
        <w:t>N</w:t>
      </w:r>
      <w:r w:rsidRPr="0026229E">
        <w:rPr>
          <w:rFonts w:eastAsia="TimesNewRoman,Bold" w:cs="Times New Roman"/>
          <w:bCs/>
          <w:lang w:eastAsia="pl-PL"/>
        </w:rPr>
        <w:t xml:space="preserve">ależy </w:t>
      </w:r>
      <w:r w:rsidR="00394F1F" w:rsidRPr="0026229E">
        <w:rPr>
          <w:rFonts w:eastAsia="TimesNewRoman,Bold" w:cs="Times New Roman"/>
          <w:bCs/>
          <w:lang w:eastAsia="pl-PL"/>
        </w:rPr>
        <w:t>wpisać</w:t>
      </w:r>
      <w:r w:rsidRPr="0026229E">
        <w:rPr>
          <w:rFonts w:eastAsia="TimesNewRoman,Bold" w:cs="Times New Roman"/>
          <w:bCs/>
          <w:lang w:eastAsia="pl-PL"/>
        </w:rPr>
        <w:t xml:space="preserve"> </w:t>
      </w:r>
      <w:r w:rsidRPr="0026229E">
        <w:rPr>
          <w:rFonts w:eastAsia="TimesNewRoman,Bold" w:cs="Times New Roman"/>
          <w:b/>
          <w:bCs/>
          <w:lang w:eastAsia="pl-PL"/>
        </w:rPr>
        <w:t>rok, którego dotyczy zeznanie podatkowe PIT</w:t>
      </w:r>
      <w:r w:rsidR="003C7860" w:rsidRPr="0026229E">
        <w:rPr>
          <w:rFonts w:eastAsia="TimesNewRoman,Bold" w:cs="Times New Roman"/>
          <w:bCs/>
          <w:lang w:eastAsia="pl-PL"/>
        </w:rPr>
        <w:t xml:space="preserve"> </w:t>
      </w:r>
      <w:r w:rsidR="00394F1F" w:rsidRPr="0026229E">
        <w:rPr>
          <w:rFonts w:eastAsia="TimesNewRoman,Bold" w:cs="Times New Roman"/>
          <w:bCs/>
          <w:lang w:eastAsia="pl-PL"/>
        </w:rPr>
        <w:t xml:space="preserve">(pole obowiązkowe jeżeli zaznaczono Pole </w:t>
      </w:r>
      <w:r w:rsidR="001A397F" w:rsidRPr="0026229E">
        <w:rPr>
          <w:rFonts w:eastAsia="TimesNewRoman,Bold" w:cs="Times New Roman"/>
          <w:bCs/>
          <w:lang w:eastAsia="pl-PL"/>
        </w:rPr>
        <w:t>C.1.1</w:t>
      </w:r>
      <w:r w:rsidR="00394F1F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NewRoman,Bold" w:cs="Times New Roman"/>
          <w:bCs/>
          <w:lang w:eastAsia="pl-PL"/>
        </w:rPr>
        <w:t>.</w:t>
      </w:r>
    </w:p>
    <w:p w14:paraId="272725D1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 xml:space="preserve"> </w:t>
      </w:r>
    </w:p>
    <w:p w14:paraId="23E27834" w14:textId="77777777" w:rsidR="00394F1F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>Przy dodatkowym źródle dochodu, rozliczanym w oddzielnym PIT, Wnioskodawca powinien za pomocą „+” dodać kolejne wiersze tabeli.</w:t>
      </w:r>
    </w:p>
    <w:p w14:paraId="422A1BFC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lastRenderedPageBreak/>
        <w:t xml:space="preserve">Dokumentem potwierdzającym wysokość dochodu rocznego stanowiącego podstawę obliczenia podatku (wartość z poz. PIT „Podstawa obliczenia podatku”) jest zeznanie podatkowe PIT (korekta zeznania) złożone w urzędzie skarbowym lub zaświadczenie z urzędu skarbowego o wysokości dochodu stanowiącego podstawę obliczenia podatku w roku wskazanym we wniosku. </w:t>
      </w:r>
    </w:p>
    <w:p w14:paraId="64807C1E" w14:textId="77777777" w:rsidR="003264B0" w:rsidRPr="00A329C7" w:rsidRDefault="003264B0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3026887B" w14:textId="259068A4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</w:pP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Dochód roczny ustalany na podstawie</w:t>
      </w:r>
      <w:r w:rsidR="00646E79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:</w:t>
      </w: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="00725052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karty podatkowej (</w:t>
      </w: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PIT-16</w:t>
      </w:r>
      <w:r w:rsidR="00725052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)</w:t>
      </w:r>
      <w:r w:rsidR="00646E79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 xml:space="preserve"> lub</w:t>
      </w: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 xml:space="preserve"> PIT-28</w:t>
      </w:r>
    </w:p>
    <w:p w14:paraId="514E9AA5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4F8F7C1D" w14:textId="77777777" w:rsidR="007550D6" w:rsidRPr="0026229E" w:rsidRDefault="00807641" w:rsidP="007550D6">
      <w:pPr>
        <w:spacing w:after="0"/>
        <w:jc w:val="both"/>
        <w:rPr>
          <w:rFonts w:eastAsia="TimesNewRoman,Bold" w:cs="Times New Roman"/>
          <w:b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1A397F" w:rsidRPr="0026229E">
        <w:rPr>
          <w:rFonts w:eastAsia="TimesNewRoman,Bold" w:cs="Times New Roman"/>
          <w:b/>
          <w:bCs/>
          <w:lang w:eastAsia="pl-PL"/>
        </w:rPr>
        <w:t>C.1.5</w:t>
      </w:r>
      <w:r w:rsidR="007550D6" w:rsidRPr="0026229E">
        <w:rPr>
          <w:rFonts w:eastAsia="TimesNewRoman,Bold" w:cs="Times New Roman"/>
          <w:b/>
          <w:bCs/>
          <w:lang w:eastAsia="pl-PL"/>
        </w:rPr>
        <w:t xml:space="preserve"> Należy zaznaczyć, jeżeli </w:t>
      </w:r>
      <w:r w:rsidR="007550D6" w:rsidRPr="0026229E">
        <w:rPr>
          <w:b/>
          <w:bCs/>
          <w:color w:val="000000" w:themeColor="text1"/>
        </w:rPr>
        <w:t>Wnioskodawca</w:t>
      </w:r>
      <w:r w:rsidR="007550D6" w:rsidRPr="0026229E">
        <w:rPr>
          <w:rFonts w:eastAsia="Times New Roman" w:cs="Times New Roman"/>
          <w:bCs/>
          <w:lang w:eastAsia="pl-PL"/>
        </w:rPr>
        <w:t xml:space="preserve"> o</w:t>
      </w:r>
      <w:r w:rsidR="007550D6" w:rsidRPr="0026229E">
        <w:rPr>
          <w:rFonts w:eastAsia="Times New Roman" w:cs="Times New Roman"/>
          <w:color w:val="000000" w:themeColor="text1"/>
          <w:lang w:eastAsia="pl-PL"/>
        </w:rPr>
        <w:t>siągał przychody z pozarolniczej działalności gospodarczej i opłaca zryczałtowany podatek dochodowy w formie</w:t>
      </w:r>
      <w:r w:rsidR="007550D6" w:rsidRPr="0026229E">
        <w:rPr>
          <w:color w:val="000000" w:themeColor="text1"/>
        </w:rPr>
        <w:t>:</w:t>
      </w:r>
    </w:p>
    <w:p w14:paraId="4E994C03" w14:textId="77777777" w:rsidR="007550D6" w:rsidRPr="0026229E" w:rsidRDefault="007550D6" w:rsidP="007550D6">
      <w:pPr>
        <w:numPr>
          <w:ilvl w:val="0"/>
          <w:numId w:val="103"/>
        </w:numPr>
        <w:spacing w:after="0"/>
        <w:ind w:left="284" w:hanging="284"/>
        <w:jc w:val="both"/>
        <w:rPr>
          <w:rFonts w:eastAsia="Times New Roman" w:cs="Times New Roman"/>
          <w:color w:val="000000" w:themeColor="text1"/>
          <w:lang w:eastAsia="pl-PL"/>
        </w:rPr>
      </w:pPr>
      <w:r w:rsidRPr="0026229E">
        <w:rPr>
          <w:rFonts w:eastAsia="Times New Roman" w:cs="Times New Roman"/>
          <w:color w:val="000000" w:themeColor="text1"/>
          <w:lang w:eastAsia="pl-PL"/>
        </w:rPr>
        <w:t xml:space="preserve">karty podatkowej: </w:t>
      </w:r>
      <w:r w:rsidRPr="0026229E">
        <w:rPr>
          <w:rFonts w:eastAsia="Times New Roman" w:cs="Times New Roman"/>
          <w:b/>
          <w:color w:val="000000" w:themeColor="text1"/>
          <w:lang w:eastAsia="pl-PL"/>
        </w:rPr>
        <w:t>PIT 16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>,</w:t>
      </w:r>
    </w:p>
    <w:p w14:paraId="6A05E302" w14:textId="77777777" w:rsidR="007550D6" w:rsidRPr="0026229E" w:rsidRDefault="007550D6" w:rsidP="007550D6">
      <w:pPr>
        <w:numPr>
          <w:ilvl w:val="0"/>
          <w:numId w:val="103"/>
        </w:numPr>
        <w:spacing w:after="0"/>
        <w:ind w:left="284" w:hanging="284"/>
        <w:jc w:val="both"/>
        <w:rPr>
          <w:rFonts w:eastAsia="Times New Roman" w:cs="Times New Roman"/>
          <w:color w:val="000000" w:themeColor="text1"/>
          <w:lang w:eastAsia="pl-PL"/>
        </w:rPr>
      </w:pPr>
      <w:r w:rsidRPr="0026229E">
        <w:rPr>
          <w:rFonts w:eastAsia="Times New Roman" w:cs="Times New Roman"/>
          <w:color w:val="000000" w:themeColor="text1"/>
          <w:lang w:eastAsia="pl-PL"/>
        </w:rPr>
        <w:t>ryczałtu od przychodów ewidencjonowanych: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PIT-28</w:t>
      </w:r>
      <w:r w:rsidR="003C7860" w:rsidRPr="0026229E">
        <w:rPr>
          <w:rFonts w:eastAsia="Times New Roman" w:cs="Times New Roman"/>
          <w:color w:val="000000" w:themeColor="text1"/>
          <w:lang w:eastAsia="pl-PL"/>
        </w:rPr>
        <w:t>.</w:t>
      </w:r>
    </w:p>
    <w:p w14:paraId="7EE2AE59" w14:textId="77777777" w:rsidR="00807641" w:rsidRPr="005B7168" w:rsidRDefault="007550D6" w:rsidP="00807641">
      <w:pPr>
        <w:spacing w:after="120" w:line="240" w:lineRule="auto"/>
        <w:jc w:val="both"/>
        <w:rPr>
          <w:rFonts w:cstheme="minorHAnsi"/>
        </w:rPr>
      </w:pPr>
      <w:r w:rsidRPr="00A329C7">
        <w:rPr>
          <w:rFonts w:eastAsia="TimesNewRoman,Bold" w:cs="Times New Roman"/>
          <w:bCs/>
          <w:lang w:eastAsia="pl-PL"/>
        </w:rPr>
        <w:t xml:space="preserve">Wnioskodawca oświadcza, że </w:t>
      </w:r>
      <w:r w:rsidRPr="00A329C7">
        <w:rPr>
          <w:rFonts w:eastAsia="TimesNewRoman,Bold" w:cs="Times New Roman"/>
          <w:b/>
          <w:bCs/>
          <w:lang w:eastAsia="pl-PL"/>
        </w:rPr>
        <w:t>w roku wskazanym</w:t>
      </w:r>
      <w:r w:rsidRPr="00A329C7">
        <w:rPr>
          <w:rFonts w:eastAsia="TimesNewRoman,Bold" w:cs="Times New Roman"/>
          <w:bCs/>
          <w:lang w:eastAsia="pl-PL"/>
        </w:rPr>
        <w:t xml:space="preserve"> </w:t>
      </w:r>
      <w:r w:rsidRPr="00A329C7">
        <w:rPr>
          <w:rFonts w:eastAsia="TimesNewRoman,Bold" w:cs="Times New Roman"/>
          <w:b/>
          <w:bCs/>
          <w:lang w:eastAsia="pl-PL"/>
        </w:rPr>
        <w:t>w obwieszczeniu</w:t>
      </w:r>
      <w:r w:rsidRPr="005B7168">
        <w:rPr>
          <w:rFonts w:eastAsia="TimesNewRoman,Bold" w:cs="Times New Roman"/>
          <w:bCs/>
          <w:lang w:eastAsia="pl-PL"/>
        </w:rPr>
        <w:t xml:space="preserve"> ministra właściwego do spraw rodziny w sprawie wysokości dochodu za dany rok z działalności p</w:t>
      </w:r>
      <w:r w:rsidRPr="00A329C7">
        <w:rPr>
          <w:rFonts w:eastAsia="TimesNewRoman,Bold" w:cs="Times New Roman"/>
          <w:bCs/>
          <w:lang w:eastAsia="pl-PL"/>
        </w:rPr>
        <w:t xml:space="preserve">odlegającej opodatkowaniu na podstawie przepisów o zryczałtowanym podatku dochodowym od niektórych przychodów osiąganych przez osoby fizyczne, poprzedzającym rok złożenia wniosku </w:t>
      </w:r>
      <w:r w:rsidRPr="00A329C7">
        <w:rPr>
          <w:rFonts w:eastAsia="TimesNewRoman,Bold" w:cs="Times New Roman"/>
          <w:b/>
          <w:bCs/>
          <w:lang w:eastAsia="pl-PL"/>
        </w:rPr>
        <w:t>uzyskał dochód roczny</w:t>
      </w:r>
      <w:r w:rsidRPr="005B7168">
        <w:rPr>
          <w:rFonts w:eastAsia="TimesNewRoman,Bold" w:cs="Times New Roman"/>
          <w:bCs/>
          <w:lang w:eastAsia="pl-PL"/>
        </w:rPr>
        <w:t xml:space="preserve"> ustalony:</w:t>
      </w:r>
    </w:p>
    <w:p w14:paraId="59477861" w14:textId="77777777" w:rsidR="00807641" w:rsidRPr="00A329C7" w:rsidRDefault="00807641" w:rsidP="00807641">
      <w:pPr>
        <w:numPr>
          <w:ilvl w:val="0"/>
          <w:numId w:val="171"/>
        </w:numPr>
        <w:spacing w:after="120" w:line="240" w:lineRule="auto"/>
        <w:ind w:left="567" w:hanging="567"/>
        <w:contextualSpacing/>
        <w:jc w:val="both"/>
        <w:rPr>
          <w:rFonts w:cstheme="minorHAnsi"/>
        </w:rPr>
      </w:pPr>
      <w:r w:rsidRPr="00A329C7">
        <w:rPr>
          <w:rFonts w:cstheme="minorHAnsi"/>
          <w:b/>
          <w:bCs/>
        </w:rPr>
        <w:t xml:space="preserve">zgodnie z wartościami określonymi w załączniku do </w:t>
      </w:r>
      <w:r w:rsidR="007550D6" w:rsidRPr="00A329C7">
        <w:rPr>
          <w:rFonts w:cstheme="minorHAnsi"/>
          <w:b/>
          <w:bCs/>
        </w:rPr>
        <w:t xml:space="preserve">ww. </w:t>
      </w:r>
      <w:r w:rsidRPr="00A329C7">
        <w:rPr>
          <w:rFonts w:cstheme="minorHAnsi"/>
          <w:b/>
          <w:bCs/>
        </w:rPr>
        <w:t>obwieszczenia</w:t>
      </w:r>
      <w:r w:rsidRPr="00A329C7">
        <w:rPr>
          <w:rFonts w:cstheme="minorHAnsi"/>
        </w:rPr>
        <w:t xml:space="preserve">, </w:t>
      </w:r>
      <w:r w:rsidRPr="00A329C7">
        <w:rPr>
          <w:rFonts w:cstheme="minorHAnsi"/>
          <w:b/>
          <w:bCs/>
        </w:rPr>
        <w:t>obowiązującego na dzień złożenia wniosku</w:t>
      </w:r>
      <w:r w:rsidRPr="00A329C7">
        <w:rPr>
          <w:rFonts w:cstheme="minorHAnsi"/>
        </w:rPr>
        <w:t xml:space="preserve"> oraz </w:t>
      </w:r>
    </w:p>
    <w:p w14:paraId="25E1F862" w14:textId="77777777" w:rsidR="00807641" w:rsidRPr="00A329C7" w:rsidRDefault="00807641" w:rsidP="00807641">
      <w:pPr>
        <w:numPr>
          <w:ilvl w:val="0"/>
          <w:numId w:val="171"/>
        </w:numPr>
        <w:spacing w:after="120" w:line="240" w:lineRule="auto"/>
        <w:ind w:left="567" w:hanging="567"/>
        <w:contextualSpacing/>
        <w:jc w:val="both"/>
        <w:rPr>
          <w:rFonts w:cstheme="minorHAnsi"/>
        </w:rPr>
      </w:pPr>
      <w:r w:rsidRPr="00A329C7">
        <w:rPr>
          <w:rFonts w:cstheme="minorHAnsi"/>
          <w:b/>
        </w:rPr>
        <w:t>n</w:t>
      </w:r>
      <w:r w:rsidRPr="00A329C7">
        <w:rPr>
          <w:rFonts w:cstheme="minorHAnsi"/>
          <w:b/>
          <w:bCs/>
        </w:rPr>
        <w:t>a podstawie dokumentów potwierdzających wysokość uzyskanego dochodu</w:t>
      </w:r>
      <w:r w:rsidRPr="00A329C7">
        <w:rPr>
          <w:rFonts w:cstheme="minorHAnsi"/>
        </w:rPr>
        <w:t>, zawierających           informacje o:</w:t>
      </w:r>
    </w:p>
    <w:p w14:paraId="69028497" w14:textId="77777777" w:rsidR="00807641" w:rsidRPr="00A329C7" w:rsidRDefault="00807641" w:rsidP="00807641">
      <w:pPr>
        <w:numPr>
          <w:ilvl w:val="0"/>
          <w:numId w:val="172"/>
        </w:numPr>
        <w:spacing w:after="120" w:line="240" w:lineRule="auto"/>
        <w:ind w:left="993" w:hanging="426"/>
        <w:contextualSpacing/>
        <w:jc w:val="both"/>
        <w:rPr>
          <w:rFonts w:cstheme="minorHAnsi"/>
        </w:rPr>
      </w:pPr>
      <w:r w:rsidRPr="00A329C7">
        <w:rPr>
          <w:rFonts w:cstheme="minorHAnsi"/>
        </w:rPr>
        <w:t xml:space="preserve">wysokości przychodu i stawce podatku lub </w:t>
      </w:r>
    </w:p>
    <w:p w14:paraId="20A58F84" w14:textId="77777777" w:rsidR="00807641" w:rsidRPr="00A329C7" w:rsidRDefault="00807641" w:rsidP="00807641">
      <w:pPr>
        <w:numPr>
          <w:ilvl w:val="0"/>
          <w:numId w:val="172"/>
        </w:numPr>
        <w:spacing w:after="120" w:line="240" w:lineRule="auto"/>
        <w:ind w:left="993" w:hanging="426"/>
        <w:contextualSpacing/>
        <w:jc w:val="both"/>
        <w:rPr>
          <w:rFonts w:cstheme="minorHAnsi"/>
        </w:rPr>
      </w:pPr>
      <w:r w:rsidRPr="00A329C7">
        <w:rPr>
          <w:rFonts w:cstheme="minorHAnsi"/>
        </w:rPr>
        <w:t>wysokości opłaconego podatku dochodowego</w:t>
      </w:r>
    </w:p>
    <w:p w14:paraId="0A7F7BB2" w14:textId="77777777" w:rsidR="00807641" w:rsidRPr="00A329C7" w:rsidRDefault="00B76F09" w:rsidP="00807641">
      <w:pPr>
        <w:spacing w:after="120" w:line="240" w:lineRule="auto"/>
        <w:ind w:left="567"/>
        <w:jc w:val="both"/>
        <w:rPr>
          <w:rFonts w:cstheme="minorHAnsi"/>
        </w:rPr>
      </w:pPr>
      <w:r w:rsidRPr="00A329C7">
        <w:rPr>
          <w:rFonts w:cstheme="minorHAnsi"/>
          <w:bCs/>
        </w:rPr>
        <w:t>(</w:t>
      </w:r>
      <w:r w:rsidR="00807641" w:rsidRPr="00A329C7">
        <w:rPr>
          <w:rFonts w:cstheme="minorHAnsi"/>
          <w:bCs/>
        </w:rPr>
        <w:t>zeznanie podatkowe, zaświadczenie z urzędu skarbowego o wysokości przychodu, stawce podatku oraz wysokości i formie opłacanego podatku dochodowego</w:t>
      </w:r>
      <w:r w:rsidRPr="00A329C7">
        <w:rPr>
          <w:rFonts w:cstheme="minorHAnsi"/>
          <w:bCs/>
        </w:rPr>
        <w:t>,</w:t>
      </w:r>
      <w:r w:rsidR="00807641" w:rsidRPr="00A329C7">
        <w:rPr>
          <w:rFonts w:cstheme="minorHAnsi"/>
          <w:bCs/>
        </w:rPr>
        <w:t xml:space="preserve"> w roku wskazanym we wniosku)</w:t>
      </w:r>
      <w:r w:rsidR="00807641" w:rsidRPr="00A329C7">
        <w:rPr>
          <w:rFonts w:cstheme="minorHAnsi"/>
        </w:rPr>
        <w:t xml:space="preserve">. </w:t>
      </w:r>
    </w:p>
    <w:p w14:paraId="57B90CBE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27194C" w:rsidRPr="0026229E">
        <w:rPr>
          <w:rFonts w:eastAsia="TimesNewRoman,Bold" w:cs="Times New Roman"/>
          <w:b/>
          <w:bCs/>
          <w:lang w:eastAsia="pl-PL"/>
        </w:rPr>
        <w:t>C.1.6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CB6BDF" w:rsidRPr="0026229E">
        <w:rPr>
          <w:rFonts w:eastAsia="Times New Roman" w:cs="Times New Roman"/>
          <w:bCs/>
          <w:color w:val="000000" w:themeColor="text1"/>
          <w:lang w:eastAsia="pl-PL"/>
        </w:rPr>
        <w:t>N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ależy wpisać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wartość dochodu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rocznego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Wnioskodawcy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="00CB6BDF" w:rsidRPr="0026229E">
        <w:rPr>
          <w:rFonts w:eastAsia="TimesNewRoman,Bold" w:cs="Times New Roman"/>
          <w:bCs/>
          <w:lang w:eastAsia="pl-PL"/>
        </w:rPr>
        <w:t>(pole obowiązk</w:t>
      </w:r>
      <w:r w:rsidR="0027194C" w:rsidRPr="0026229E">
        <w:rPr>
          <w:rFonts w:eastAsia="TimesNewRoman,Bold" w:cs="Times New Roman"/>
          <w:bCs/>
          <w:lang w:eastAsia="pl-PL"/>
        </w:rPr>
        <w:t>owe jeżeli zaznaczono Pole C.1.5</w:t>
      </w:r>
      <w:r w:rsidR="00CB6BDF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>.</w:t>
      </w:r>
    </w:p>
    <w:p w14:paraId="712AADE3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/>
          <w:bCs/>
          <w:color w:val="2E2014"/>
        </w:rPr>
      </w:pPr>
    </w:p>
    <w:p w14:paraId="0D5DC7A4" w14:textId="388321C0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A329C7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 xml:space="preserve">Przykład </w:t>
      </w:r>
      <w:r w:rsidR="00646E79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>karta podatkowa (</w:t>
      </w:r>
      <w:r w:rsidRPr="00A329C7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 xml:space="preserve">PIT </w:t>
      </w:r>
      <w:r w:rsidR="00646E79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>–</w:t>
      </w:r>
      <w:r w:rsidRPr="00A329C7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 xml:space="preserve"> 16</w:t>
      </w:r>
      <w:r w:rsidR="00646E79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>)</w:t>
      </w:r>
      <w:r w:rsidRPr="00A329C7">
        <w:rPr>
          <w:rFonts w:eastAsia="Times New Roman" w:cs="Times New Roman"/>
          <w:bCs/>
          <w:color w:val="000000" w:themeColor="text1"/>
          <w:u w:val="single"/>
          <w:lang w:eastAsia="pl-PL"/>
        </w:rPr>
        <w:t>:</w:t>
      </w:r>
      <w:r w:rsidRPr="00A329C7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A329C7">
        <w:rPr>
          <w:rFonts w:eastAsia="Times New Roman" w:cs="Times New Roman"/>
          <w:b/>
          <w:bCs/>
          <w:color w:val="000000" w:themeColor="text1"/>
          <w:lang w:eastAsia="pl-PL"/>
        </w:rPr>
        <w:t>Wnioskodawca</w:t>
      </w:r>
      <w:r w:rsidRPr="00A329C7">
        <w:rPr>
          <w:rFonts w:eastAsia="Times New Roman" w:cs="Times New Roman"/>
          <w:bCs/>
          <w:color w:val="000000" w:themeColor="text1"/>
          <w:lang w:eastAsia="pl-PL"/>
        </w:rPr>
        <w:t xml:space="preserve"> podlega opodatkowaniu w formie karty podatkowej.</w:t>
      </w:r>
    </w:p>
    <w:p w14:paraId="61C0A0E3" w14:textId="5EDCB77B" w:rsidR="00807641" w:rsidRPr="00A329C7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 w:rsidRPr="00A329C7">
        <w:rPr>
          <w:rFonts w:cstheme="minorHAnsi"/>
          <w:bCs/>
          <w:color w:val="2E2014"/>
        </w:rPr>
        <w:t xml:space="preserve">Wartość dochodu rocznego dla wniosków, do których ze względu na dzień złożenia wniosku zastosowanie ma </w:t>
      </w:r>
      <w:r w:rsidRPr="00A329C7">
        <w:rPr>
          <w:rFonts w:cstheme="minorHAnsi"/>
          <w:bCs/>
          <w:i/>
          <w:color w:val="2E2014"/>
        </w:rPr>
        <w:t xml:space="preserve">Obwieszczenie </w:t>
      </w:r>
      <w:r w:rsidRPr="00A329C7">
        <w:rPr>
          <w:rFonts w:cstheme="minorHAnsi"/>
          <w:i/>
          <w:color w:val="2E2014"/>
        </w:rPr>
        <w:t>Ministra Rodziny i Polityki Społecznej w sprawie wysokości dochodu za 20</w:t>
      </w:r>
      <w:r w:rsidR="00646E79">
        <w:rPr>
          <w:rFonts w:cstheme="minorHAnsi"/>
          <w:i/>
          <w:color w:val="2E2014"/>
        </w:rPr>
        <w:t>20</w:t>
      </w:r>
      <w:r w:rsidRPr="00A329C7">
        <w:rPr>
          <w:rFonts w:cstheme="minorHAnsi"/>
          <w:i/>
          <w:color w:val="2E2014"/>
        </w:rPr>
        <w:t xml:space="preserve"> rok</w:t>
      </w:r>
      <w:r w:rsidR="00533446" w:rsidRPr="00A329C7">
        <w:rPr>
          <w:rFonts w:cstheme="minorHAnsi"/>
          <w:i/>
          <w:color w:val="2E2014"/>
        </w:rPr>
        <w:t xml:space="preserve"> </w:t>
      </w:r>
      <w:r w:rsidR="00533446" w:rsidRPr="00A329C7">
        <w:rPr>
          <w:rFonts w:cs="TimesNewRomanPS-BoldMT"/>
          <w:bCs/>
          <w:i/>
          <w:color w:val="2E2014"/>
        </w:rPr>
        <w:t>z działalności podlegającej opodatkowaniu na podstawie przepisów o zryczałtowanym podatku dochodowym od niektórych przychodów osiąganych przez osoby fizyczne</w:t>
      </w:r>
      <w:r w:rsidRPr="00A329C7">
        <w:rPr>
          <w:rFonts w:cstheme="minorHAnsi"/>
          <w:color w:val="2E2014"/>
        </w:rPr>
        <w:t xml:space="preserve"> ustala się poprzez odniesienie wysokości</w:t>
      </w:r>
      <w:r w:rsidRPr="00A329C7">
        <w:rPr>
          <w:rFonts w:cstheme="minorHAnsi"/>
          <w:bCs/>
          <w:color w:val="2E2014"/>
        </w:rPr>
        <w:t xml:space="preserve"> opłaconego rocznego podatku za rok 20</w:t>
      </w:r>
      <w:r w:rsidR="00646E79">
        <w:rPr>
          <w:rFonts w:cstheme="minorHAnsi"/>
          <w:bCs/>
          <w:color w:val="2E2014"/>
        </w:rPr>
        <w:t>20</w:t>
      </w:r>
      <w:r w:rsidRPr="00A329C7">
        <w:rPr>
          <w:rFonts w:cstheme="minorHAnsi"/>
          <w:bCs/>
          <w:color w:val="2E2014"/>
        </w:rPr>
        <w:t xml:space="preserve"> rok do wysokości dochodu rocznego </w:t>
      </w:r>
      <w:r w:rsidRPr="00A329C7">
        <w:rPr>
          <w:rFonts w:cstheme="minorHAnsi"/>
          <w:color w:val="2E2014"/>
        </w:rPr>
        <w:t>wykazanego w</w:t>
      </w:r>
      <w:r w:rsidRPr="00A329C7">
        <w:rPr>
          <w:rFonts w:cstheme="minorHAnsi"/>
          <w:bCs/>
          <w:color w:val="2E2014"/>
        </w:rPr>
        <w:t xml:space="preserve"> tabeli nr 1</w:t>
      </w:r>
      <w:r w:rsidRPr="00A329C7">
        <w:rPr>
          <w:rFonts w:cstheme="minorHAnsi"/>
          <w:bCs/>
          <w:color w:val="222222"/>
        </w:rPr>
        <w:t xml:space="preserve"> zawartej </w:t>
      </w:r>
      <w:r w:rsidRPr="00A329C7">
        <w:rPr>
          <w:rFonts w:cstheme="minorHAnsi"/>
          <w:bCs/>
          <w:color w:val="2E2014"/>
        </w:rPr>
        <w:t>w załączniku do</w:t>
      </w:r>
      <w:r w:rsidR="00533446" w:rsidRPr="00A329C7">
        <w:rPr>
          <w:rFonts w:cstheme="minorHAnsi"/>
          <w:bCs/>
          <w:color w:val="2E2014"/>
        </w:rPr>
        <w:t xml:space="preserve"> ww.</w:t>
      </w:r>
      <w:r w:rsidRPr="00A329C7">
        <w:rPr>
          <w:rFonts w:cstheme="minorHAnsi"/>
          <w:bCs/>
          <w:color w:val="2E2014"/>
        </w:rPr>
        <w:t xml:space="preserve"> Obwieszczenia</w:t>
      </w:r>
      <w:r w:rsidRPr="00A329C7">
        <w:rPr>
          <w:rFonts w:cstheme="minorHAnsi"/>
          <w:color w:val="2E2014"/>
        </w:rPr>
        <w:t xml:space="preserve"> </w:t>
      </w:r>
      <w:r w:rsidRPr="00A329C7">
        <w:rPr>
          <w:rFonts w:cstheme="minorHAnsi"/>
          <w:color w:val="222222"/>
        </w:rPr>
        <w:t>z dnia 2</w:t>
      </w:r>
      <w:r w:rsidR="00646E79">
        <w:rPr>
          <w:rFonts w:cstheme="minorHAnsi"/>
          <w:color w:val="222222"/>
        </w:rPr>
        <w:t>6</w:t>
      </w:r>
      <w:r w:rsidRPr="00A329C7">
        <w:rPr>
          <w:rFonts w:cstheme="minorHAnsi"/>
          <w:color w:val="222222"/>
        </w:rPr>
        <w:t xml:space="preserve"> lipca 20</w:t>
      </w:r>
      <w:r w:rsidR="003325DE">
        <w:rPr>
          <w:rFonts w:cstheme="minorHAnsi"/>
          <w:color w:val="222222"/>
        </w:rPr>
        <w:t>2</w:t>
      </w:r>
      <w:r w:rsidR="00646E79">
        <w:rPr>
          <w:rFonts w:cstheme="minorHAnsi"/>
          <w:color w:val="222222"/>
        </w:rPr>
        <w:t>1</w:t>
      </w:r>
      <w:r w:rsidRPr="00A329C7">
        <w:rPr>
          <w:rFonts w:cstheme="minorHAnsi"/>
          <w:color w:val="222222"/>
        </w:rPr>
        <w:t xml:space="preserve"> roku (M.P. z 2</w:t>
      </w:r>
      <w:r w:rsidR="003325DE">
        <w:rPr>
          <w:rFonts w:cstheme="minorHAnsi"/>
          <w:color w:val="222222"/>
        </w:rPr>
        <w:t>02</w:t>
      </w:r>
      <w:r w:rsidR="00646E79">
        <w:rPr>
          <w:rFonts w:cstheme="minorHAnsi"/>
          <w:color w:val="222222"/>
        </w:rPr>
        <w:t>1</w:t>
      </w:r>
      <w:r w:rsidRPr="00A329C7">
        <w:rPr>
          <w:rFonts w:cstheme="minorHAnsi"/>
          <w:color w:val="222222"/>
        </w:rPr>
        <w:t xml:space="preserve"> r. poz. </w:t>
      </w:r>
      <w:r w:rsidR="00646E79">
        <w:rPr>
          <w:rFonts w:cstheme="minorHAnsi"/>
          <w:color w:val="222222"/>
        </w:rPr>
        <w:t>70</w:t>
      </w:r>
      <w:r w:rsidR="003325DE">
        <w:rPr>
          <w:rFonts w:cstheme="minorHAnsi"/>
          <w:color w:val="222222"/>
        </w:rPr>
        <w:t>6</w:t>
      </w:r>
      <w:r w:rsidRPr="00A329C7">
        <w:rPr>
          <w:rFonts w:cstheme="minorHAnsi"/>
          <w:color w:val="222222"/>
        </w:rPr>
        <w:t>).</w:t>
      </w:r>
    </w:p>
    <w:p w14:paraId="35E91B27" w14:textId="77777777" w:rsidR="00807641" w:rsidRPr="00A329C7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  <w:color w:val="2E2014"/>
        </w:rPr>
      </w:pPr>
      <w:r w:rsidRPr="00A329C7">
        <w:rPr>
          <w:rFonts w:cs="TimesNewRomanPS-BoldMT"/>
          <w:bCs/>
          <w:color w:val="2E2014"/>
        </w:rPr>
        <w:t>Dochód roczny odpowiadający wysokości opłaconego podatku</w:t>
      </w:r>
      <w:r w:rsidR="004D0E3E" w:rsidRPr="00A329C7">
        <w:rPr>
          <w:rFonts w:cs="TimesNewRomanPS-BoldMT"/>
          <w:bCs/>
          <w:color w:val="2E2014"/>
        </w:rPr>
        <w:t xml:space="preserve">, ustalony na podstawie tabeli nr 1, </w:t>
      </w:r>
      <w:r w:rsidRPr="00A329C7">
        <w:rPr>
          <w:rFonts w:cs="TimesNewRomanPS-BoldMT"/>
          <w:bCs/>
          <w:color w:val="2E2014"/>
        </w:rPr>
        <w:t xml:space="preserve"> przyjmowany jest, jako </w:t>
      </w:r>
      <w:r w:rsidRPr="00A329C7">
        <w:rPr>
          <w:rFonts w:cs="TimesNewRomanPS-BoldMT"/>
          <w:color w:val="2E2014"/>
        </w:rPr>
        <w:t>wartość dochodu rocznego Wnioskodawcy i</w:t>
      </w:r>
      <w:r w:rsidRPr="00A329C7">
        <w:rPr>
          <w:rFonts w:cs="TimesNewRomanPS-BoldMT"/>
          <w:bCs/>
          <w:color w:val="2E2014"/>
        </w:rPr>
        <w:t xml:space="preserve"> wpisywany </w:t>
      </w:r>
      <w:r w:rsidRPr="00A329C7">
        <w:rPr>
          <w:rFonts w:cs="TimesNewRomanPS-BoldMT"/>
          <w:b/>
          <w:bCs/>
          <w:color w:val="2E2014"/>
        </w:rPr>
        <w:t xml:space="preserve">w polu nr </w:t>
      </w:r>
      <w:r w:rsidR="00B76F09" w:rsidRPr="00A329C7">
        <w:rPr>
          <w:rFonts w:cs="TimesNewRomanPS-BoldMT"/>
          <w:b/>
          <w:bCs/>
          <w:color w:val="2E2014"/>
        </w:rPr>
        <w:t>C.1.6</w:t>
      </w:r>
      <w:r w:rsidRPr="00A329C7">
        <w:rPr>
          <w:rFonts w:cs="TimesNewRomanPS-BoldMT"/>
          <w:bCs/>
          <w:color w:val="2E2014"/>
        </w:rPr>
        <w:t xml:space="preserve"> wniosku. </w:t>
      </w:r>
    </w:p>
    <w:p w14:paraId="4AC37638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</w:p>
    <w:p w14:paraId="479B0E05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329C7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>Przykład (PIT-28)</w:t>
      </w:r>
      <w:r w:rsidRPr="00A329C7">
        <w:rPr>
          <w:rFonts w:eastAsia="Times New Roman" w:cs="Times New Roman"/>
          <w:bCs/>
          <w:color w:val="000000" w:themeColor="text1"/>
          <w:u w:val="single"/>
          <w:lang w:eastAsia="pl-PL"/>
        </w:rPr>
        <w:t>:</w:t>
      </w:r>
      <w:r w:rsidRPr="00A329C7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A329C7">
        <w:rPr>
          <w:rFonts w:eastAsia="Times New Roman" w:cs="Times New Roman"/>
          <w:color w:val="000000" w:themeColor="text1"/>
          <w:lang w:eastAsia="pl-PL"/>
        </w:rPr>
        <w:t xml:space="preserve">Wnioskodawca podlega opodatkowaniu w formie ryczałtu od przychodów ewidencjonowanych PIT-28. </w:t>
      </w:r>
    </w:p>
    <w:p w14:paraId="2275C131" w14:textId="3D5A9E39" w:rsidR="00807641" w:rsidRPr="00A329C7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E2014"/>
        </w:rPr>
      </w:pPr>
      <w:r w:rsidRPr="00A329C7">
        <w:rPr>
          <w:rFonts w:cstheme="minorHAnsi"/>
          <w:bCs/>
          <w:color w:val="2E2014"/>
        </w:rPr>
        <w:t xml:space="preserve">Wartość dochodu rocznego dla wniosków, do których ze względu na dzień złożenia wniosku ma zastosowanie </w:t>
      </w:r>
      <w:r w:rsidRPr="00A329C7">
        <w:rPr>
          <w:rFonts w:cstheme="minorHAnsi"/>
          <w:bCs/>
          <w:i/>
          <w:color w:val="2E2014"/>
        </w:rPr>
        <w:t xml:space="preserve">Obwieszczenie </w:t>
      </w:r>
      <w:r w:rsidRPr="00A329C7">
        <w:rPr>
          <w:rFonts w:cstheme="minorHAnsi"/>
          <w:i/>
          <w:color w:val="2E2014"/>
        </w:rPr>
        <w:t>Ministra Rodziny i Polityki Społecznej w sprawie wysokości dochodu za 20</w:t>
      </w:r>
      <w:r w:rsidR="00646E79">
        <w:rPr>
          <w:rFonts w:cstheme="minorHAnsi"/>
          <w:i/>
          <w:color w:val="2E2014"/>
        </w:rPr>
        <w:t>20</w:t>
      </w:r>
      <w:r w:rsidRPr="00A329C7">
        <w:rPr>
          <w:rFonts w:cstheme="minorHAnsi"/>
          <w:i/>
          <w:color w:val="2E2014"/>
        </w:rPr>
        <w:t xml:space="preserve"> rok </w:t>
      </w:r>
      <w:r w:rsidR="00533446" w:rsidRPr="00A329C7">
        <w:rPr>
          <w:rFonts w:cs="TimesNewRomanPS-BoldMT"/>
          <w:bCs/>
          <w:i/>
          <w:color w:val="2E2014"/>
        </w:rPr>
        <w:t>z działalności podlegającej opodatkowaniu na podstawie przepisów o zryczałtowanym podatku dochodowym od niektórych przychodów osiąganych przez osoby fizyczne</w:t>
      </w:r>
      <w:r w:rsidR="00533446" w:rsidRPr="00A329C7">
        <w:rPr>
          <w:rFonts w:cs="TimesNewRomanPS-BoldMT"/>
          <w:bCs/>
          <w:color w:val="2E2014"/>
        </w:rPr>
        <w:t xml:space="preserve"> </w:t>
      </w:r>
      <w:r w:rsidRPr="00A329C7">
        <w:rPr>
          <w:rFonts w:cstheme="minorHAnsi"/>
          <w:color w:val="2E2014"/>
        </w:rPr>
        <w:t xml:space="preserve">ustala się poprzez odniesienie </w:t>
      </w:r>
      <w:r w:rsidRPr="00A329C7">
        <w:rPr>
          <w:rFonts w:cs="TimesNewRomanPS-BoldMT"/>
          <w:bCs/>
          <w:color w:val="2E2014"/>
        </w:rPr>
        <w:t>kwoty przychodów z pozycji „Ogółem przychody”</w:t>
      </w:r>
      <w:r w:rsidR="003264B0">
        <w:rPr>
          <w:rFonts w:cs="TimesNewRomanPS-BoldMT"/>
          <w:bCs/>
          <w:color w:val="2E2014"/>
        </w:rPr>
        <w:t xml:space="preserve"> </w:t>
      </w:r>
      <w:r w:rsidRPr="00A329C7">
        <w:rPr>
          <w:rFonts w:cs="TimesNewRomanPS-BoldMT"/>
          <w:bCs/>
          <w:color w:val="2E2014"/>
        </w:rPr>
        <w:t>z </w:t>
      </w:r>
      <w:r w:rsidR="009E7CFD" w:rsidRPr="00A329C7">
        <w:rPr>
          <w:rFonts w:cs="TimesNewRomanPS-BoldMT"/>
          <w:bCs/>
          <w:color w:val="2E2014"/>
        </w:rPr>
        <w:t>zeznania podatkowego</w:t>
      </w:r>
      <w:r w:rsidRPr="00A329C7">
        <w:rPr>
          <w:rFonts w:cs="TimesNewRomanPS-BoldMT"/>
          <w:bCs/>
          <w:color w:val="2E2014"/>
        </w:rPr>
        <w:t xml:space="preserve"> PIT-28 za 20</w:t>
      </w:r>
      <w:r w:rsidR="00646E79">
        <w:rPr>
          <w:rFonts w:cs="TimesNewRomanPS-BoldMT"/>
          <w:bCs/>
          <w:color w:val="2E2014"/>
        </w:rPr>
        <w:t>20</w:t>
      </w:r>
      <w:r w:rsidRPr="00A329C7">
        <w:rPr>
          <w:rFonts w:cs="TimesNewRomanPS-BoldMT"/>
          <w:bCs/>
          <w:color w:val="2E2014"/>
        </w:rPr>
        <w:t xml:space="preserve"> do wysokości dochodu rocznego wykazanego </w:t>
      </w:r>
      <w:r w:rsidRPr="00A329C7">
        <w:rPr>
          <w:rFonts w:cs="TimesNewRomanPS-BoldMT"/>
          <w:color w:val="2E2014"/>
        </w:rPr>
        <w:t xml:space="preserve">w </w:t>
      </w:r>
      <w:r w:rsidRPr="00A329C7">
        <w:rPr>
          <w:rFonts w:cs="TimesNewRomanPSMT"/>
          <w:color w:val="2E2014"/>
        </w:rPr>
        <w:t>t</w:t>
      </w:r>
      <w:r w:rsidRPr="00A329C7">
        <w:rPr>
          <w:rFonts w:cs="TimesNewRomanPS-BoldMT"/>
          <w:bCs/>
          <w:color w:val="2E2014"/>
        </w:rPr>
        <w:t xml:space="preserve">abelach od nr 2 do nr </w:t>
      </w:r>
      <w:r w:rsidR="00646E79">
        <w:rPr>
          <w:rFonts w:cs="TimesNewRomanPS-BoldMT"/>
          <w:bCs/>
          <w:color w:val="2E2014"/>
        </w:rPr>
        <w:t>5</w:t>
      </w:r>
      <w:r w:rsidRPr="00A329C7">
        <w:rPr>
          <w:rFonts w:cs="TimesNewRomanPS-BoldMT"/>
          <w:bCs/>
          <w:color w:val="2E2014"/>
        </w:rPr>
        <w:t xml:space="preserve"> (odpowiednio do stawki </w:t>
      </w:r>
      <w:r w:rsidRPr="00A329C7">
        <w:rPr>
          <w:rFonts w:cs="TimesNewRomanPS-BoldMT"/>
          <w:bCs/>
          <w:color w:val="2E2014"/>
        </w:rPr>
        <w:lastRenderedPageBreak/>
        <w:t>podatku PIT - 28)</w:t>
      </w:r>
      <w:r w:rsidRPr="00A329C7">
        <w:rPr>
          <w:rFonts w:cs="TimesNewRomanPSMT"/>
          <w:color w:val="2E2014"/>
        </w:rPr>
        <w:t xml:space="preserve"> zawartych w </w:t>
      </w:r>
      <w:r w:rsidRPr="00A329C7">
        <w:rPr>
          <w:rFonts w:cs="TimesNewRomanPS-BoldMT"/>
          <w:color w:val="2E2014"/>
        </w:rPr>
        <w:t>załączniku</w:t>
      </w:r>
      <w:r w:rsidRPr="00A329C7">
        <w:rPr>
          <w:rFonts w:cs="TimesNewRomanPS-BoldMT"/>
          <w:bCs/>
          <w:color w:val="2E2014"/>
        </w:rPr>
        <w:t xml:space="preserve"> do ww. Obwieszczenia</w:t>
      </w:r>
      <w:r w:rsidRPr="00A329C7">
        <w:rPr>
          <w:rFonts w:cs="TimesNewRomanPSMT"/>
          <w:color w:val="2E2014"/>
        </w:rPr>
        <w:t xml:space="preserve"> </w:t>
      </w:r>
      <w:r w:rsidRPr="00A329C7">
        <w:rPr>
          <w:rFonts w:cstheme="minorHAnsi"/>
          <w:color w:val="2E2014"/>
        </w:rPr>
        <w:t>z dnia 2</w:t>
      </w:r>
      <w:r w:rsidR="00646E79">
        <w:rPr>
          <w:rFonts w:cstheme="minorHAnsi"/>
          <w:color w:val="2E2014"/>
        </w:rPr>
        <w:t>6</w:t>
      </w:r>
      <w:r w:rsidRPr="00A329C7">
        <w:rPr>
          <w:rFonts w:cstheme="minorHAnsi"/>
          <w:color w:val="2E2014"/>
        </w:rPr>
        <w:t xml:space="preserve"> lipca 20</w:t>
      </w:r>
      <w:r w:rsidR="003325DE">
        <w:rPr>
          <w:rFonts w:cstheme="minorHAnsi"/>
          <w:color w:val="2E2014"/>
        </w:rPr>
        <w:t>2</w:t>
      </w:r>
      <w:r w:rsidR="00646E79">
        <w:rPr>
          <w:rFonts w:cstheme="minorHAnsi"/>
          <w:color w:val="2E2014"/>
        </w:rPr>
        <w:t>1</w:t>
      </w:r>
      <w:r w:rsidRPr="00A329C7">
        <w:rPr>
          <w:rFonts w:cstheme="minorHAnsi"/>
          <w:color w:val="2E2014"/>
        </w:rPr>
        <w:t xml:space="preserve"> roku (M.P. z 20</w:t>
      </w:r>
      <w:r w:rsidR="003325DE">
        <w:rPr>
          <w:rFonts w:cstheme="minorHAnsi"/>
          <w:color w:val="2E2014"/>
        </w:rPr>
        <w:t>2</w:t>
      </w:r>
      <w:r w:rsidR="00646E79">
        <w:rPr>
          <w:rFonts w:cstheme="minorHAnsi"/>
          <w:color w:val="2E2014"/>
        </w:rPr>
        <w:t>1</w:t>
      </w:r>
      <w:r w:rsidRPr="00A329C7">
        <w:rPr>
          <w:rFonts w:cstheme="minorHAnsi"/>
          <w:color w:val="2E2014"/>
        </w:rPr>
        <w:t xml:space="preserve"> r. poz. </w:t>
      </w:r>
      <w:r w:rsidR="00646E79">
        <w:rPr>
          <w:rFonts w:cstheme="minorHAnsi"/>
          <w:color w:val="2E2014"/>
        </w:rPr>
        <w:t>70</w:t>
      </w:r>
      <w:r w:rsidR="003325DE">
        <w:rPr>
          <w:rFonts w:cstheme="minorHAnsi"/>
          <w:color w:val="2E2014"/>
        </w:rPr>
        <w:t>6</w:t>
      </w:r>
      <w:r w:rsidRPr="00A329C7">
        <w:rPr>
          <w:rFonts w:cstheme="minorHAnsi"/>
          <w:color w:val="2E2014"/>
        </w:rPr>
        <w:t>).</w:t>
      </w:r>
    </w:p>
    <w:p w14:paraId="1A813372" w14:textId="5874C659" w:rsidR="00807641" w:rsidRPr="00A329C7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  <w:color w:val="2E2014"/>
        </w:rPr>
      </w:pPr>
      <w:r w:rsidRPr="00A329C7">
        <w:rPr>
          <w:rFonts w:cs="TimesNewRomanPS-BoldMT"/>
          <w:color w:val="2E2014"/>
        </w:rPr>
        <w:t>Dochód roczny</w:t>
      </w:r>
      <w:r w:rsidRPr="00A329C7">
        <w:rPr>
          <w:rFonts w:cs="TimesNewRomanPS-BoldMT"/>
          <w:bCs/>
          <w:color w:val="2E2014"/>
        </w:rPr>
        <w:t xml:space="preserve"> odpowiadający wysokości przychodu ogółem z zeznania podatkowego PIT–28</w:t>
      </w:r>
      <w:r w:rsidR="004D0E3E" w:rsidRPr="00A329C7">
        <w:rPr>
          <w:rFonts w:cs="TimesNewRomanPS-BoldMT"/>
          <w:bCs/>
          <w:color w:val="2E2014"/>
        </w:rPr>
        <w:t>,</w:t>
      </w:r>
      <w:r w:rsidRPr="00A329C7">
        <w:rPr>
          <w:rFonts w:cs="TimesNewRomanPS-BoldMT"/>
          <w:bCs/>
          <w:color w:val="2E2014"/>
        </w:rPr>
        <w:t xml:space="preserve"> </w:t>
      </w:r>
      <w:r w:rsidR="004D0E3E" w:rsidRPr="00A329C7">
        <w:rPr>
          <w:rFonts w:cs="TimesNewRomanPS-BoldMT"/>
          <w:bCs/>
          <w:color w:val="2E2014"/>
        </w:rPr>
        <w:t xml:space="preserve">ustalony na podstawie tabel od numeru 2 do numeru </w:t>
      </w:r>
      <w:r w:rsidR="00646E79">
        <w:rPr>
          <w:rFonts w:cs="TimesNewRomanPS-BoldMT"/>
          <w:bCs/>
          <w:color w:val="2E2014"/>
        </w:rPr>
        <w:t>5</w:t>
      </w:r>
      <w:r w:rsidR="004D0E3E" w:rsidRPr="00A329C7">
        <w:rPr>
          <w:rFonts w:cs="TimesNewRomanPS-BoldMT"/>
          <w:bCs/>
          <w:color w:val="2E2014"/>
        </w:rPr>
        <w:t xml:space="preserve"> (w zależności od opłacanej stawki podatku), </w:t>
      </w:r>
      <w:r w:rsidRPr="00A329C7">
        <w:rPr>
          <w:rFonts w:cs="TimesNewRomanPS-BoldMT"/>
          <w:bCs/>
          <w:color w:val="2E2014"/>
        </w:rPr>
        <w:t xml:space="preserve">przyjmowany jest, jako wartość dochodu rocznego Wnioskodawcy i wpisywany </w:t>
      </w:r>
      <w:r w:rsidRPr="00A329C7">
        <w:rPr>
          <w:rFonts w:cs="TimesNewRomanPS-BoldMT"/>
          <w:b/>
          <w:bCs/>
          <w:color w:val="2E2014"/>
        </w:rPr>
        <w:t xml:space="preserve">w polu nr </w:t>
      </w:r>
      <w:r w:rsidR="00B76F09" w:rsidRPr="00A329C7">
        <w:rPr>
          <w:rFonts w:cs="TimesNewRomanPS-BoldMT"/>
          <w:b/>
          <w:bCs/>
          <w:color w:val="2E2014"/>
        </w:rPr>
        <w:t>C.1.6</w:t>
      </w:r>
      <w:r w:rsidRPr="00A329C7">
        <w:rPr>
          <w:rFonts w:cs="TimesNewRomanPS-BoldMT"/>
          <w:bCs/>
          <w:color w:val="2E2014"/>
        </w:rPr>
        <w:t xml:space="preserve"> wniosku. </w:t>
      </w:r>
    </w:p>
    <w:p w14:paraId="699F4A31" w14:textId="77777777" w:rsidR="008A6FB9" w:rsidRPr="00A329C7" w:rsidRDefault="008A6FB9" w:rsidP="008A6FB9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  <w:color w:val="2E2014"/>
        </w:rPr>
      </w:pPr>
      <w:r>
        <w:rPr>
          <w:rFonts w:cs="TimesNewRomanPS-BoldMT"/>
          <w:bCs/>
          <w:color w:val="2E2014"/>
        </w:rPr>
        <w:t>W przypadku wykazania w jednym PIT-28 przychodów opodatkowanych różnymi stawkami podatku, dochód roczny do wniosku ustalany jest poprzez zsumowanie poszczególnych dochodów rocznych wyliczonych</w:t>
      </w:r>
      <w:r w:rsidRPr="00174EA6">
        <w:rPr>
          <w:rFonts w:cs="TimesNewRomanPS-BoldMT"/>
          <w:bCs/>
          <w:color w:val="2E2014"/>
        </w:rPr>
        <w:t xml:space="preserve"> </w:t>
      </w:r>
      <w:r>
        <w:rPr>
          <w:rFonts w:cs="TimesNewRomanPS-BoldMT"/>
          <w:bCs/>
          <w:color w:val="2E2014"/>
        </w:rPr>
        <w:t xml:space="preserve">zgodnie z powyżej opisaną metodyką i wpisywany </w:t>
      </w:r>
      <w:r w:rsidRPr="00DA5853">
        <w:rPr>
          <w:rFonts w:cs="TimesNewRomanPS-BoldMT"/>
          <w:b/>
          <w:bCs/>
          <w:color w:val="2E2014"/>
        </w:rPr>
        <w:t>w polu nr C.1.6.</w:t>
      </w:r>
    </w:p>
    <w:p w14:paraId="1EEE3955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  <w:color w:val="2E2014"/>
        </w:rPr>
      </w:pPr>
    </w:p>
    <w:p w14:paraId="341A2B33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  <w:color w:val="2E2014"/>
        </w:rPr>
      </w:pPr>
      <w:r w:rsidRPr="00A329C7">
        <w:rPr>
          <w:rFonts w:cs="TimesNewRomanPS-BoldMT"/>
          <w:bCs/>
          <w:color w:val="2E2014"/>
        </w:rPr>
        <w:t>Do wniosków o dofinansowanie</w:t>
      </w:r>
      <w:r w:rsidRPr="00A329C7">
        <w:rPr>
          <w:rFonts w:cs="TimesNewRomanPS-BoldMT"/>
          <w:b/>
          <w:bCs/>
          <w:color w:val="2E2014"/>
        </w:rPr>
        <w:t xml:space="preserve"> </w:t>
      </w:r>
      <w:r w:rsidRPr="00A329C7">
        <w:rPr>
          <w:rFonts w:cs="TimesNewRomanPS-BoldMT"/>
          <w:bCs/>
          <w:color w:val="2E2014"/>
        </w:rPr>
        <w:t>zastosowanie ma</w:t>
      </w:r>
      <w:r w:rsidR="00533446" w:rsidRPr="00A329C7">
        <w:rPr>
          <w:rFonts w:cs="TimesNewRomanPS-BoldMT"/>
          <w:bCs/>
          <w:color w:val="2E2014"/>
        </w:rPr>
        <w:t xml:space="preserve"> Obwieszczenie</w:t>
      </w:r>
      <w:r w:rsidRPr="00A329C7">
        <w:rPr>
          <w:rFonts w:cs="TimesNewRomanPS-BoldMT"/>
          <w:bCs/>
          <w:color w:val="2E2014"/>
        </w:rPr>
        <w:t xml:space="preserve"> obowiązujące na dzień składania wniosku</w:t>
      </w:r>
      <w:r w:rsidR="00533446" w:rsidRPr="00A329C7">
        <w:rPr>
          <w:rFonts w:cs="TimesNewRomanPS-BoldMT"/>
          <w:bCs/>
          <w:color w:val="2E2014"/>
        </w:rPr>
        <w:t>.</w:t>
      </w:r>
      <w:r w:rsidRPr="00A329C7">
        <w:rPr>
          <w:rFonts w:cs="TimesNewRomanPS-BoldMT"/>
          <w:bCs/>
          <w:color w:val="2E2014"/>
        </w:rPr>
        <w:t xml:space="preserve"> </w:t>
      </w:r>
    </w:p>
    <w:p w14:paraId="6AF81BA4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</w:p>
    <w:p w14:paraId="4B4953CB" w14:textId="12EA35C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329C7">
        <w:rPr>
          <w:rFonts w:eastAsia="Times New Roman" w:cs="Times New Roman"/>
          <w:color w:val="000000" w:themeColor="text1"/>
          <w:lang w:eastAsia="pl-PL"/>
        </w:rPr>
        <w:t>Każdego roku w terminie do 1 sierpnia Minister Rodziny i Polityki Społecznej wydaje nowe obwieszczenie dotyczące wysokości dochodu za rok ubiegły.</w:t>
      </w:r>
    </w:p>
    <w:p w14:paraId="57207E44" w14:textId="77777777" w:rsidR="00807641" w:rsidRPr="00A329C7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22222"/>
        </w:rPr>
      </w:pPr>
    </w:p>
    <w:p w14:paraId="1498E9A5" w14:textId="77777777" w:rsidR="00807641" w:rsidRPr="0026229E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26229E">
        <w:rPr>
          <w:rFonts w:cstheme="minorHAnsi"/>
          <w:b/>
          <w:bCs/>
          <w:color w:val="222222"/>
        </w:rPr>
        <w:t xml:space="preserve">Pole </w:t>
      </w:r>
      <w:r w:rsidR="0027194C" w:rsidRPr="0026229E">
        <w:rPr>
          <w:rFonts w:cstheme="minorHAnsi"/>
          <w:b/>
          <w:bCs/>
          <w:color w:val="222222"/>
        </w:rPr>
        <w:t xml:space="preserve">C.1.7 </w:t>
      </w:r>
      <w:r w:rsidR="00330CEB" w:rsidRPr="0026229E">
        <w:rPr>
          <w:rFonts w:cstheme="minorHAnsi"/>
          <w:b/>
          <w:bCs/>
          <w:color w:val="222222"/>
        </w:rPr>
        <w:t xml:space="preserve"> </w:t>
      </w:r>
      <w:r w:rsidR="00D93558" w:rsidRPr="0026229E">
        <w:rPr>
          <w:rFonts w:cstheme="minorHAnsi"/>
          <w:bCs/>
          <w:color w:val="222222"/>
        </w:rPr>
        <w:t>Należy</w:t>
      </w:r>
      <w:r w:rsidRPr="0026229E">
        <w:rPr>
          <w:rFonts w:eastAsia="TimesNewRoman,Bold" w:cs="Times New Roman"/>
          <w:bCs/>
          <w:lang w:eastAsia="pl-PL"/>
        </w:rPr>
        <w:t xml:space="preserve"> wybrać z listy rozwijanej </w:t>
      </w:r>
      <w:r w:rsidRPr="0026229E">
        <w:rPr>
          <w:rFonts w:eastAsia="TimesNewRoman,Bold" w:cs="Times New Roman"/>
          <w:b/>
          <w:bCs/>
          <w:lang w:eastAsia="pl-PL"/>
        </w:rPr>
        <w:t>rodzaj zeznania podatkowego PIT</w:t>
      </w:r>
      <w:r w:rsidR="00D93558"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D93558" w:rsidRPr="0026229E">
        <w:rPr>
          <w:rFonts w:eastAsia="TimesNewRoman,Bold" w:cs="Times New Roman"/>
          <w:bCs/>
          <w:lang w:eastAsia="pl-PL"/>
        </w:rPr>
        <w:t xml:space="preserve">(pole obowiązkowe jeżeli zaznaczono Pole </w:t>
      </w:r>
      <w:r w:rsidR="0027194C" w:rsidRPr="0026229E">
        <w:rPr>
          <w:rFonts w:eastAsia="TimesNewRoman,Bold" w:cs="Times New Roman"/>
          <w:bCs/>
          <w:lang w:eastAsia="pl-PL"/>
        </w:rPr>
        <w:t>C.1.5</w:t>
      </w:r>
      <w:r w:rsidR="00D93558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NewRoman,Bold" w:cs="Times New Roman"/>
          <w:bCs/>
          <w:lang w:eastAsia="pl-PL"/>
        </w:rPr>
        <w:t>.</w:t>
      </w:r>
    </w:p>
    <w:p w14:paraId="49482AD8" w14:textId="77777777" w:rsidR="00807641" w:rsidRPr="0026229E" w:rsidRDefault="00807641" w:rsidP="00807641">
      <w:pPr>
        <w:jc w:val="both"/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27194C" w:rsidRPr="0026229E">
        <w:rPr>
          <w:rFonts w:eastAsia="TimesNewRoman,Bold" w:cs="Times New Roman"/>
          <w:b/>
          <w:bCs/>
          <w:lang w:eastAsia="pl-PL"/>
        </w:rPr>
        <w:t>C.1.8</w:t>
      </w:r>
      <w:r w:rsidRPr="0026229E">
        <w:rPr>
          <w:rFonts w:eastAsia="TimesNewRoman,Bold" w:cs="Times New Roman"/>
          <w:b/>
          <w:bCs/>
          <w:lang w:eastAsia="pl-PL"/>
        </w:rPr>
        <w:t xml:space="preserve">. </w:t>
      </w:r>
      <w:r w:rsidR="00D93558" w:rsidRPr="0026229E">
        <w:rPr>
          <w:rFonts w:eastAsia="TimesNewRoman,Bold" w:cs="Times New Roman"/>
          <w:bCs/>
          <w:lang w:eastAsia="pl-PL"/>
        </w:rPr>
        <w:t>Należy</w:t>
      </w:r>
      <w:r w:rsidRPr="0026229E">
        <w:rPr>
          <w:rFonts w:eastAsia="TimesNewRoman,Bold" w:cs="Times New Roman"/>
          <w:bCs/>
          <w:lang w:eastAsia="pl-PL"/>
        </w:rPr>
        <w:t xml:space="preserve"> </w:t>
      </w:r>
      <w:r w:rsidR="00D93558" w:rsidRPr="0026229E">
        <w:rPr>
          <w:rFonts w:eastAsia="TimesNewRoman,Bold" w:cs="Times New Roman"/>
          <w:bCs/>
          <w:lang w:eastAsia="pl-PL"/>
        </w:rPr>
        <w:t>wpisać</w:t>
      </w:r>
      <w:r w:rsidRPr="0026229E">
        <w:rPr>
          <w:rFonts w:eastAsia="TimesNewRoman,Bold" w:cs="Times New Roman"/>
          <w:bCs/>
          <w:lang w:eastAsia="pl-PL"/>
        </w:rPr>
        <w:t xml:space="preserve"> </w:t>
      </w:r>
      <w:r w:rsidRPr="0026229E">
        <w:rPr>
          <w:rFonts w:eastAsia="TimesNewRoman,Bold" w:cs="Times New Roman"/>
          <w:b/>
          <w:bCs/>
          <w:lang w:eastAsia="pl-PL"/>
        </w:rPr>
        <w:t>rok</w:t>
      </w:r>
      <w:r w:rsidRPr="0026229E">
        <w:rPr>
          <w:rFonts w:eastAsia="TimesNewRoman,Bold" w:cs="Times New Roman"/>
          <w:bCs/>
          <w:lang w:eastAsia="pl-PL"/>
        </w:rPr>
        <w:t xml:space="preserve">, </w:t>
      </w:r>
      <w:r w:rsidRPr="0026229E">
        <w:rPr>
          <w:rFonts w:eastAsia="TimesNewRoman,Bold" w:cs="Times New Roman"/>
          <w:b/>
          <w:bCs/>
          <w:lang w:eastAsia="pl-PL"/>
        </w:rPr>
        <w:t>którego dotyczy zeznanie podatkowe PIT</w:t>
      </w:r>
      <w:r w:rsidR="003264B0">
        <w:rPr>
          <w:rFonts w:eastAsia="TimesNewRoman,Bold" w:cs="Times New Roman"/>
          <w:bCs/>
          <w:lang w:eastAsia="pl-PL"/>
        </w:rPr>
        <w:t xml:space="preserve"> </w:t>
      </w:r>
      <w:r w:rsidR="00D93558" w:rsidRPr="0026229E">
        <w:rPr>
          <w:rFonts w:eastAsia="TimesNewRoman,Bold" w:cs="Times New Roman"/>
          <w:bCs/>
          <w:lang w:eastAsia="pl-PL"/>
        </w:rPr>
        <w:t>(pole obowią</w:t>
      </w:r>
      <w:r w:rsidR="0027194C" w:rsidRPr="0026229E">
        <w:rPr>
          <w:rFonts w:eastAsia="TimesNewRoman,Bold" w:cs="Times New Roman"/>
          <w:bCs/>
          <w:lang w:eastAsia="pl-PL"/>
        </w:rPr>
        <w:t>zkowe jeżeli zaznaczono Pole C.1.5</w:t>
      </w:r>
      <w:r w:rsidR="00D93558" w:rsidRPr="0026229E">
        <w:rPr>
          <w:rFonts w:eastAsia="TimesNewRoman,Bold" w:cs="Times New Roman"/>
          <w:bCs/>
          <w:lang w:eastAsia="pl-PL"/>
        </w:rPr>
        <w:t>)</w:t>
      </w:r>
      <w:r w:rsidRPr="0026229E">
        <w:t>.</w:t>
      </w:r>
    </w:p>
    <w:p w14:paraId="70A07A61" w14:textId="77777777" w:rsidR="00807641" w:rsidRPr="0026229E" w:rsidRDefault="00807641" w:rsidP="00807641">
      <w:pPr>
        <w:spacing w:after="0"/>
        <w:jc w:val="both"/>
        <w:rPr>
          <w:rFonts w:cstheme="minorHAnsi"/>
          <w:color w:val="222222"/>
        </w:rPr>
      </w:pPr>
      <w:r w:rsidRPr="0026229E">
        <w:rPr>
          <w:rFonts w:cstheme="minorHAnsi"/>
          <w:b/>
          <w:bCs/>
          <w:color w:val="222222"/>
        </w:rPr>
        <w:t xml:space="preserve">Pole </w:t>
      </w:r>
      <w:r w:rsidR="0027194C" w:rsidRPr="0026229E">
        <w:rPr>
          <w:rFonts w:cstheme="minorHAnsi"/>
          <w:b/>
          <w:bCs/>
          <w:color w:val="222222"/>
        </w:rPr>
        <w:t>C.1.9</w:t>
      </w:r>
      <w:r w:rsidRPr="0026229E">
        <w:rPr>
          <w:rFonts w:cstheme="minorHAnsi"/>
          <w:b/>
          <w:bCs/>
          <w:color w:val="222222"/>
        </w:rPr>
        <w:t xml:space="preserve"> </w:t>
      </w:r>
      <w:r w:rsidR="00D93558" w:rsidRPr="0026229E">
        <w:rPr>
          <w:rFonts w:cstheme="minorHAnsi"/>
          <w:bCs/>
          <w:color w:val="222222"/>
        </w:rPr>
        <w:t>Należy</w:t>
      </w:r>
      <w:r w:rsidRPr="0026229E">
        <w:rPr>
          <w:rFonts w:cstheme="minorHAnsi"/>
          <w:bCs/>
          <w:color w:val="222222"/>
        </w:rPr>
        <w:t xml:space="preserve"> wpisać </w:t>
      </w:r>
      <w:r w:rsidRPr="0026229E">
        <w:rPr>
          <w:rFonts w:cstheme="minorHAnsi"/>
          <w:b/>
          <w:bCs/>
          <w:color w:val="222222"/>
        </w:rPr>
        <w:t xml:space="preserve">wysokość opłaconego podatku </w:t>
      </w:r>
      <w:r w:rsidRPr="0026229E">
        <w:rPr>
          <w:rFonts w:cstheme="minorHAnsi"/>
          <w:color w:val="222222"/>
        </w:rPr>
        <w:t xml:space="preserve">za rok wskazany w </w:t>
      </w:r>
      <w:r w:rsidRPr="0026229E">
        <w:rPr>
          <w:rFonts w:cstheme="minorHAnsi"/>
          <w:b/>
          <w:color w:val="222222"/>
        </w:rPr>
        <w:t xml:space="preserve">polu </w:t>
      </w:r>
      <w:r w:rsidR="0027194C" w:rsidRPr="0026229E">
        <w:rPr>
          <w:rFonts w:cstheme="minorHAnsi"/>
          <w:b/>
          <w:color w:val="222222"/>
        </w:rPr>
        <w:t>C.1.8</w:t>
      </w:r>
      <w:r w:rsidR="003264B0">
        <w:rPr>
          <w:rFonts w:cstheme="minorHAnsi"/>
          <w:color w:val="222222"/>
        </w:rPr>
        <w:t xml:space="preserve"> </w:t>
      </w:r>
      <w:r w:rsidR="00D93558" w:rsidRPr="0026229E">
        <w:rPr>
          <w:rFonts w:eastAsia="TimesNewRoman,Bold" w:cs="Times New Roman"/>
          <w:bCs/>
          <w:lang w:eastAsia="pl-PL"/>
        </w:rPr>
        <w:t xml:space="preserve">(pole obowiązkowe jeżeli zaznaczono Pole </w:t>
      </w:r>
      <w:r w:rsidR="0027194C" w:rsidRPr="0026229E">
        <w:rPr>
          <w:rFonts w:eastAsia="TimesNewRoman,Bold" w:cs="Times New Roman"/>
          <w:bCs/>
          <w:lang w:eastAsia="pl-PL"/>
        </w:rPr>
        <w:t>C.1.5</w:t>
      </w:r>
      <w:r w:rsidR="00D93558" w:rsidRPr="0026229E">
        <w:rPr>
          <w:rFonts w:eastAsia="TimesNewRoman,Bold" w:cs="Times New Roman"/>
          <w:bCs/>
          <w:lang w:eastAsia="pl-PL"/>
        </w:rPr>
        <w:t xml:space="preserve"> i wybrano „PIT-16”)</w:t>
      </w:r>
      <w:r w:rsidR="00267E11">
        <w:rPr>
          <w:rFonts w:eastAsia="TimesNewRoman,Bold" w:cs="Times New Roman"/>
          <w:bCs/>
          <w:lang w:eastAsia="pl-PL"/>
        </w:rPr>
        <w:t>.</w:t>
      </w:r>
    </w:p>
    <w:p w14:paraId="5783DA3E" w14:textId="77777777" w:rsidR="00807641" w:rsidRPr="0026229E" w:rsidRDefault="00807641" w:rsidP="00807641">
      <w:pPr>
        <w:spacing w:after="0"/>
        <w:jc w:val="both"/>
        <w:rPr>
          <w:rFonts w:cstheme="minorHAnsi"/>
          <w:color w:val="222222"/>
        </w:rPr>
      </w:pPr>
    </w:p>
    <w:p w14:paraId="785851DD" w14:textId="77777777" w:rsidR="00807641" w:rsidRPr="0026229E" w:rsidRDefault="00807641" w:rsidP="00807641">
      <w:pPr>
        <w:spacing w:after="0"/>
        <w:jc w:val="both"/>
        <w:rPr>
          <w:rFonts w:cstheme="minorHAnsi"/>
          <w:color w:val="222222"/>
        </w:rPr>
      </w:pPr>
      <w:r w:rsidRPr="0026229E">
        <w:rPr>
          <w:rFonts w:cstheme="minorHAnsi"/>
          <w:b/>
          <w:bCs/>
          <w:color w:val="222222"/>
        </w:rPr>
        <w:t xml:space="preserve">Pole </w:t>
      </w:r>
      <w:r w:rsidR="0027194C" w:rsidRPr="0026229E">
        <w:rPr>
          <w:rFonts w:cstheme="minorHAnsi"/>
          <w:b/>
          <w:bCs/>
          <w:color w:val="222222"/>
        </w:rPr>
        <w:t>C.1.10</w:t>
      </w:r>
      <w:r w:rsidRPr="0026229E">
        <w:rPr>
          <w:rFonts w:cstheme="minorHAnsi"/>
          <w:b/>
          <w:bCs/>
          <w:color w:val="222222"/>
        </w:rPr>
        <w:t xml:space="preserve"> </w:t>
      </w:r>
      <w:r w:rsidR="00C65520" w:rsidRPr="0026229E">
        <w:rPr>
          <w:rFonts w:cstheme="minorHAnsi"/>
          <w:b/>
          <w:bCs/>
          <w:color w:val="222222"/>
        </w:rPr>
        <w:t xml:space="preserve"> </w:t>
      </w:r>
      <w:r w:rsidR="00330CEB" w:rsidRPr="0026229E">
        <w:rPr>
          <w:rFonts w:cstheme="minorHAnsi"/>
          <w:b/>
          <w:bCs/>
          <w:color w:val="222222"/>
        </w:rPr>
        <w:t xml:space="preserve"> </w:t>
      </w:r>
      <w:r w:rsidR="00D93558" w:rsidRPr="0026229E">
        <w:rPr>
          <w:rFonts w:cstheme="minorHAnsi"/>
          <w:bCs/>
          <w:color w:val="222222"/>
        </w:rPr>
        <w:t>Należy</w:t>
      </w:r>
      <w:r w:rsidRPr="0026229E">
        <w:rPr>
          <w:rFonts w:cstheme="minorHAnsi"/>
          <w:bCs/>
          <w:color w:val="222222"/>
        </w:rPr>
        <w:t xml:space="preserve"> wpisać</w:t>
      </w:r>
      <w:r w:rsidRPr="0026229E">
        <w:rPr>
          <w:rFonts w:cstheme="minorHAnsi"/>
          <w:b/>
          <w:bCs/>
          <w:color w:val="222222"/>
        </w:rPr>
        <w:t xml:space="preserve"> wysokość przychodów ogółem </w:t>
      </w:r>
      <w:r w:rsidRPr="0026229E">
        <w:rPr>
          <w:rFonts w:cstheme="minorHAnsi"/>
          <w:color w:val="222222"/>
        </w:rPr>
        <w:t xml:space="preserve">za rok wskazany w </w:t>
      </w:r>
      <w:r w:rsidRPr="0026229E">
        <w:rPr>
          <w:rFonts w:cstheme="minorHAnsi"/>
          <w:b/>
          <w:color w:val="222222"/>
        </w:rPr>
        <w:t xml:space="preserve">polu </w:t>
      </w:r>
      <w:r w:rsidR="0027194C" w:rsidRPr="0026229E">
        <w:rPr>
          <w:rFonts w:cstheme="minorHAnsi"/>
          <w:b/>
          <w:color w:val="222222"/>
        </w:rPr>
        <w:t>C.1.8</w:t>
      </w:r>
      <w:r w:rsidR="003264B0">
        <w:rPr>
          <w:rFonts w:cstheme="minorHAnsi"/>
          <w:color w:val="222222"/>
        </w:rPr>
        <w:t xml:space="preserve">. </w:t>
      </w:r>
      <w:r w:rsidRPr="0026229E">
        <w:rPr>
          <w:rFonts w:cstheme="minorHAnsi"/>
          <w:color w:val="222222"/>
        </w:rPr>
        <w:t>Należy wpisać wartość z pozycji PIT</w:t>
      </w:r>
      <w:r w:rsidRPr="0026229E">
        <w:rPr>
          <w:rFonts w:cstheme="minorHAnsi"/>
          <w:b/>
          <w:bCs/>
          <w:color w:val="222222"/>
        </w:rPr>
        <w:t xml:space="preserve"> „Przychody ogółem” </w:t>
      </w:r>
      <w:r w:rsidR="00D93558" w:rsidRPr="0026229E">
        <w:rPr>
          <w:rFonts w:eastAsia="TimesNewRoman,Bold" w:cs="Times New Roman"/>
          <w:bCs/>
          <w:lang w:eastAsia="pl-PL"/>
        </w:rPr>
        <w:t>(pole obowiązk</w:t>
      </w:r>
      <w:r w:rsidR="0027194C" w:rsidRPr="0026229E">
        <w:rPr>
          <w:rFonts w:eastAsia="TimesNewRoman,Bold" w:cs="Times New Roman"/>
          <w:bCs/>
          <w:lang w:eastAsia="pl-PL"/>
        </w:rPr>
        <w:t>owe jeżeli zaznaczono Pole C.1.5</w:t>
      </w:r>
      <w:r w:rsidR="00D93558" w:rsidRPr="0026229E">
        <w:rPr>
          <w:rFonts w:eastAsia="TimesNewRoman,Bold" w:cs="Times New Roman"/>
          <w:bCs/>
          <w:lang w:eastAsia="pl-PL"/>
        </w:rPr>
        <w:t xml:space="preserve"> i wybrano „PIT-28”)</w:t>
      </w:r>
      <w:r w:rsidR="00267E11">
        <w:rPr>
          <w:rFonts w:eastAsia="TimesNewRoman,Bold" w:cs="Times New Roman"/>
          <w:bCs/>
          <w:lang w:eastAsia="pl-PL"/>
        </w:rPr>
        <w:t>.</w:t>
      </w:r>
    </w:p>
    <w:p w14:paraId="6F498737" w14:textId="77777777" w:rsidR="00807641" w:rsidRPr="0026229E" w:rsidRDefault="00807641" w:rsidP="00807641">
      <w:pPr>
        <w:spacing w:after="0"/>
        <w:jc w:val="both"/>
        <w:rPr>
          <w:rFonts w:cstheme="minorHAnsi"/>
          <w:b/>
          <w:bCs/>
          <w:color w:val="222222"/>
        </w:rPr>
      </w:pPr>
    </w:p>
    <w:p w14:paraId="72D5339A" w14:textId="77777777" w:rsidR="00807641" w:rsidRPr="00A329C7" w:rsidRDefault="00807641" w:rsidP="00807641">
      <w:pPr>
        <w:spacing w:after="0"/>
        <w:jc w:val="both"/>
        <w:rPr>
          <w:rFonts w:cstheme="minorHAnsi"/>
          <w:b/>
          <w:bCs/>
          <w:color w:val="222222"/>
        </w:rPr>
      </w:pPr>
      <w:r w:rsidRPr="0026229E">
        <w:rPr>
          <w:rFonts w:cstheme="minorHAnsi"/>
          <w:b/>
          <w:bCs/>
          <w:color w:val="222222"/>
        </w:rPr>
        <w:t xml:space="preserve">Pole </w:t>
      </w:r>
      <w:r w:rsidR="001E556B" w:rsidRPr="0026229E">
        <w:rPr>
          <w:rFonts w:cstheme="minorHAnsi"/>
          <w:b/>
          <w:bCs/>
          <w:color w:val="222222"/>
        </w:rPr>
        <w:t>C.1.11</w:t>
      </w:r>
      <w:r w:rsidRPr="0026229E">
        <w:rPr>
          <w:rFonts w:cstheme="minorHAnsi"/>
          <w:b/>
          <w:bCs/>
          <w:color w:val="222222"/>
        </w:rPr>
        <w:t xml:space="preserve"> </w:t>
      </w:r>
      <w:r w:rsidR="003C7860" w:rsidRPr="0026229E">
        <w:rPr>
          <w:rFonts w:cstheme="minorHAnsi"/>
          <w:color w:val="222222"/>
        </w:rPr>
        <w:t>N</w:t>
      </w:r>
      <w:r w:rsidRPr="0026229E">
        <w:rPr>
          <w:rFonts w:cstheme="minorHAnsi"/>
          <w:color w:val="222222"/>
        </w:rPr>
        <w:t xml:space="preserve">ależy wpisać </w:t>
      </w:r>
      <w:r w:rsidRPr="0026229E">
        <w:rPr>
          <w:rFonts w:cstheme="minorHAnsi"/>
          <w:b/>
          <w:bCs/>
          <w:color w:val="222222"/>
        </w:rPr>
        <w:t xml:space="preserve">stawkę podatku </w:t>
      </w:r>
      <w:r w:rsidRPr="0026229E">
        <w:rPr>
          <w:rFonts w:cstheme="minorHAnsi"/>
          <w:color w:val="222222"/>
        </w:rPr>
        <w:t xml:space="preserve">dla wykazanych przychodów za rok wskazany w </w:t>
      </w:r>
      <w:r w:rsidRPr="0026229E">
        <w:rPr>
          <w:rFonts w:cstheme="minorHAnsi"/>
          <w:b/>
          <w:color w:val="222222"/>
        </w:rPr>
        <w:t xml:space="preserve">polu </w:t>
      </w:r>
      <w:r w:rsidR="0027194C" w:rsidRPr="0026229E">
        <w:rPr>
          <w:rFonts w:cstheme="minorHAnsi"/>
          <w:b/>
          <w:color w:val="222222"/>
        </w:rPr>
        <w:t>C.1.8</w:t>
      </w:r>
      <w:r w:rsidRPr="0026229E">
        <w:rPr>
          <w:rFonts w:cstheme="minorHAnsi"/>
          <w:b/>
          <w:color w:val="222222"/>
        </w:rPr>
        <w:t xml:space="preserve"> </w:t>
      </w:r>
      <w:r w:rsidRPr="0026229E">
        <w:rPr>
          <w:rFonts w:cstheme="minorHAnsi"/>
          <w:color w:val="222222"/>
        </w:rPr>
        <w:t>z zeznania podatkowego PIT-28</w:t>
      </w:r>
      <w:r w:rsidR="00D93558" w:rsidRPr="0026229E">
        <w:rPr>
          <w:rFonts w:cstheme="minorHAnsi"/>
          <w:color w:val="222222"/>
        </w:rPr>
        <w:t xml:space="preserve"> </w:t>
      </w:r>
      <w:r w:rsidR="00D93558" w:rsidRPr="0026229E">
        <w:rPr>
          <w:rFonts w:eastAsia="TimesNewRoman,Bold" w:cs="Times New Roman"/>
          <w:bCs/>
          <w:lang w:eastAsia="pl-PL"/>
        </w:rPr>
        <w:t xml:space="preserve">(pole obowiązkowe jeżeli zaznaczono Pole </w:t>
      </w:r>
      <w:r w:rsidR="0027194C" w:rsidRPr="0026229E">
        <w:rPr>
          <w:rFonts w:eastAsia="TimesNewRoman,Bold" w:cs="Times New Roman"/>
          <w:bCs/>
          <w:lang w:eastAsia="pl-PL"/>
        </w:rPr>
        <w:t>C.1.5</w:t>
      </w:r>
      <w:r w:rsidR="00D93558" w:rsidRPr="0026229E">
        <w:rPr>
          <w:rFonts w:eastAsia="TimesNewRoman,Bold" w:cs="Times New Roman"/>
          <w:bCs/>
          <w:lang w:eastAsia="pl-PL"/>
        </w:rPr>
        <w:t xml:space="preserve"> i wybrano „PIT-28”)</w:t>
      </w:r>
      <w:r w:rsidRPr="0026229E">
        <w:rPr>
          <w:rFonts w:cstheme="minorHAnsi"/>
          <w:color w:val="222222"/>
        </w:rPr>
        <w:t>.</w:t>
      </w:r>
    </w:p>
    <w:p w14:paraId="78298710" w14:textId="77777777" w:rsidR="008A6FB9" w:rsidRPr="00A329C7" w:rsidRDefault="008A6FB9" w:rsidP="008A6FB9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9307E4">
        <w:rPr>
          <w:rFonts w:eastAsia="TimesNewRoman,Bold" w:cs="Times New Roman"/>
          <w:bCs/>
          <w:lang w:eastAsia="pl-PL"/>
        </w:rPr>
        <w:t>W przypadku wykazania w jednym PIT-28 więcej niż jednej stawki podatku, należy wskazać najwyższą stawkę podatku z PIT-28.</w:t>
      </w:r>
      <w:r>
        <w:rPr>
          <w:rFonts w:eastAsia="TimesNewRoman,Bold" w:cs="Times New Roman"/>
          <w:bCs/>
          <w:lang w:eastAsia="pl-PL"/>
        </w:rPr>
        <w:t xml:space="preserve"> </w:t>
      </w:r>
    </w:p>
    <w:p w14:paraId="6C2F7535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</w:p>
    <w:p w14:paraId="73B070F4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 xml:space="preserve">Przy dodatkowym źródle dochodu, rozliczanym w oddzielnym PIT, </w:t>
      </w:r>
      <w:r w:rsidRPr="00A329C7">
        <w:rPr>
          <w:rFonts w:eastAsia="TimesNewRoman,Bold" w:cs="Times New Roman"/>
          <w:b/>
          <w:bCs/>
          <w:lang w:eastAsia="pl-PL"/>
        </w:rPr>
        <w:t>Wnioskodawca</w:t>
      </w:r>
      <w:r w:rsidRPr="00A329C7">
        <w:rPr>
          <w:rFonts w:eastAsia="TimesNewRoman,Bold" w:cs="Times New Roman"/>
          <w:bCs/>
          <w:lang w:eastAsia="pl-PL"/>
        </w:rPr>
        <w:t xml:space="preserve"> powinien za pomocą „+” dodać kolejne wiersze tabeli.</w:t>
      </w:r>
    </w:p>
    <w:p w14:paraId="52EA46D6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00AC65E0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</w:pP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Dochód roczny ustalany z tytułu prowadzenia gospodarstwa rolnego na podstawie ha</w:t>
      </w:r>
      <w:r w:rsidR="00F50AD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 </w:t>
      </w: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przeliczeniowych</w:t>
      </w:r>
    </w:p>
    <w:p w14:paraId="70CCE597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7F90B9EE" w14:textId="77777777" w:rsidR="00807641" w:rsidRPr="00A329C7" w:rsidRDefault="00807641" w:rsidP="651B9702">
      <w:pPr>
        <w:spacing w:after="120"/>
        <w:contextualSpacing/>
        <w:jc w:val="both"/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A36A67" w:rsidRPr="0026229E">
        <w:rPr>
          <w:rFonts w:eastAsia="TimesNewRoman,Bold" w:cs="Times New Roman"/>
          <w:b/>
          <w:bCs/>
          <w:lang w:eastAsia="pl-PL"/>
        </w:rPr>
        <w:t>C.1.12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6623E3" w:rsidRPr="0026229E">
        <w:rPr>
          <w:rFonts w:eastAsia="TimesNewRoman,Bold" w:cs="Times New Roman"/>
          <w:lang w:eastAsia="pl-PL"/>
        </w:rPr>
        <w:t>Należy zaznaczyć jeżeli</w:t>
      </w:r>
      <w:r w:rsidR="00D13179" w:rsidRPr="0026229E">
        <w:rPr>
          <w:rFonts w:eastAsia="TimesNewRoman,Bold" w:cs="Times New Roman"/>
          <w:lang w:eastAsia="pl-PL"/>
        </w:rPr>
        <w:t xml:space="preserve"> </w:t>
      </w:r>
      <w:r w:rsidRPr="0026229E">
        <w:rPr>
          <w:rFonts w:eastAsia="TimesNewRoman,Bold" w:cs="Times New Roman"/>
          <w:lang w:eastAsia="pl-PL"/>
        </w:rPr>
        <w:t>Wnioskodawca</w:t>
      </w:r>
      <w:r w:rsidR="00D13179" w:rsidRPr="0026229E">
        <w:rPr>
          <w:rFonts w:eastAsia="TimesNewRoman,Bold" w:cs="Times New Roman"/>
          <w:lang w:eastAsia="pl-PL"/>
        </w:rPr>
        <w:t xml:space="preserve"> posiada gospodarstwo/gospodarstwa rolne. </w:t>
      </w:r>
      <w:r w:rsidR="00950931" w:rsidRPr="0026229E">
        <w:rPr>
          <w:rFonts w:eastAsia="TimesNewRoman,Bold" w:cs="Times New Roman"/>
          <w:lang w:eastAsia="pl-PL"/>
        </w:rPr>
        <w:t xml:space="preserve"> </w:t>
      </w:r>
      <w:r w:rsidRPr="0026229E">
        <w:rPr>
          <w:rFonts w:eastAsia="TimesNewRoman,Bold" w:cs="Times New Roman"/>
          <w:lang w:eastAsia="pl-PL"/>
        </w:rPr>
        <w:t xml:space="preserve"> </w:t>
      </w:r>
      <w:r w:rsidR="00D13179" w:rsidRPr="0026229E">
        <w:rPr>
          <w:rFonts w:eastAsia="TimesNewRoman,Bold" w:cs="Times New Roman"/>
          <w:lang w:eastAsia="pl-PL"/>
        </w:rPr>
        <w:t xml:space="preserve"> D</w:t>
      </w:r>
      <w:r w:rsidRPr="0026229E">
        <w:rPr>
          <w:rFonts w:eastAsia="TimesNewRoman,Bold" w:cs="Times New Roman"/>
          <w:lang w:eastAsia="pl-PL"/>
        </w:rPr>
        <w:t xml:space="preserve">ochód roczny </w:t>
      </w:r>
      <w:r w:rsidRPr="0026229E">
        <w:t>z tytułu prowadzenia gospodarstwa rolnego</w:t>
      </w:r>
      <w:r w:rsidR="00D13179" w:rsidRPr="0026229E">
        <w:t xml:space="preserve"> wylicza się</w:t>
      </w:r>
      <w:r w:rsidRPr="0026229E">
        <w:t>, przyjmując, że z 1 ha przeliczeniowego uzyskuje się dochód roczny w wysokości dochodu ogłaszanego corocznie, w drodze obwieszczenia Prezesa Głównego Urzędu Statystycznego na podstawie ustawy o podatku rolnym, obowiązującego na dzień złożenia wniosku o dofinansowanie</w:t>
      </w:r>
      <w:r w:rsidR="00981768" w:rsidRPr="0026229E">
        <w:t>.</w:t>
      </w:r>
    </w:p>
    <w:p w14:paraId="6E39D060" w14:textId="77777777" w:rsidR="00950931" w:rsidRPr="00503444" w:rsidRDefault="00950931" w:rsidP="00807641">
      <w:pPr>
        <w:spacing w:after="120"/>
        <w:contextualSpacing/>
        <w:jc w:val="both"/>
        <w:rPr>
          <w:rFonts w:cstheme="minorHAnsi"/>
        </w:rPr>
      </w:pPr>
    </w:p>
    <w:p w14:paraId="3AFBE8E3" w14:textId="77777777" w:rsidR="0093155E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  <w:r w:rsidRPr="00A329C7">
        <w:rPr>
          <w:rFonts w:eastAsia="Times New Roman" w:cs="Times New Roman"/>
          <w:lang w:eastAsia="pl-PL"/>
        </w:rPr>
        <w:lastRenderedPageBreak/>
        <w:t>Dochód</w:t>
      </w:r>
      <w:r w:rsidRPr="00A329C7">
        <w:t xml:space="preserve"> </w:t>
      </w:r>
      <w:r w:rsidRPr="00A329C7">
        <w:rPr>
          <w:rFonts w:eastAsia="Times New Roman" w:cs="Times New Roman"/>
          <w:lang w:eastAsia="pl-PL"/>
        </w:rPr>
        <w:t>z prowadzenia gospodarstwa rolnego, stanowi iloczyn liczby ha przeliczeniowych (własnych i dzierżawionych na wskazanych zasadach) oraz stawki przeciętnego dochodu z indywidualnego gospodarstwa rolnego w danym roku.</w:t>
      </w:r>
      <w:r w:rsidR="0093155E">
        <w:rPr>
          <w:rFonts w:eastAsia="Times New Roman" w:cs="Times New Roman"/>
          <w:lang w:eastAsia="pl-PL"/>
        </w:rPr>
        <w:t xml:space="preserve"> </w:t>
      </w:r>
    </w:p>
    <w:p w14:paraId="6D222999" w14:textId="77777777" w:rsidR="00AE4B0A" w:rsidRDefault="00AE4B0A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52A2CA51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lang w:eastAsia="pl-PL"/>
        </w:rPr>
      </w:pPr>
      <w:r w:rsidRPr="00A329C7">
        <w:rPr>
          <w:rFonts w:eastAsia="TimesNewRoman,Bold" w:cs="Times New Roman"/>
          <w:b/>
          <w:bCs/>
          <w:lang w:eastAsia="pl-PL"/>
        </w:rPr>
        <w:t>P</w:t>
      </w:r>
      <w:r w:rsidRPr="0026229E">
        <w:rPr>
          <w:rFonts w:eastAsia="TimesNewRoman,Bold" w:cs="Times New Roman"/>
          <w:b/>
          <w:bCs/>
          <w:lang w:eastAsia="pl-PL"/>
        </w:rPr>
        <w:t xml:space="preserve">ole </w:t>
      </w:r>
      <w:r w:rsidR="00D80B2B" w:rsidRPr="0026229E">
        <w:rPr>
          <w:rFonts w:eastAsia="TimesNewRoman,Bold" w:cs="Times New Roman"/>
          <w:b/>
          <w:bCs/>
          <w:lang w:eastAsia="pl-PL"/>
        </w:rPr>
        <w:t>C.1.13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 New Roman" w:cs="Times New Roman"/>
          <w:bCs/>
          <w:color w:val="000000" w:themeColor="text1"/>
          <w:lang w:eastAsia="pl-PL"/>
        </w:rPr>
        <w:t>P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ole wyliczane automatycznie jako iloczyn  wartości z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pola </w:t>
      </w:r>
      <w:r w:rsidR="00D80B2B" w:rsidRPr="0026229E">
        <w:rPr>
          <w:rFonts w:eastAsia="Times New Roman" w:cs="Times New Roman"/>
          <w:b/>
          <w:bCs/>
          <w:color w:val="000000" w:themeColor="text1"/>
          <w:lang w:eastAsia="pl-PL"/>
        </w:rPr>
        <w:t>C.1.14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oraz</w:t>
      </w:r>
      <w:r w:rsidRPr="0026229E">
        <w:rPr>
          <w:rFonts w:eastAsia="Times New Roman" w:cs="Times New Roman"/>
          <w:lang w:eastAsia="pl-PL"/>
        </w:rPr>
        <w:t xml:space="preserve"> </w:t>
      </w:r>
      <w:r w:rsidRPr="0026229E">
        <w:rPr>
          <w:rFonts w:eastAsia="Times New Roman" w:cs="Times New Roman"/>
          <w:b/>
          <w:lang w:eastAsia="pl-PL"/>
        </w:rPr>
        <w:t xml:space="preserve">pola </w:t>
      </w:r>
      <w:r w:rsidR="00D80B2B" w:rsidRPr="0026229E">
        <w:rPr>
          <w:rFonts w:eastAsia="Times New Roman" w:cs="Times New Roman"/>
          <w:b/>
          <w:lang w:eastAsia="pl-PL"/>
        </w:rPr>
        <w:t>C.1.15.</w:t>
      </w:r>
    </w:p>
    <w:p w14:paraId="4A386974" w14:textId="77777777" w:rsidR="00807641" w:rsidRPr="0026229E" w:rsidRDefault="00807641" w:rsidP="001259A3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D80B2B" w:rsidRPr="0026229E">
        <w:rPr>
          <w:rFonts w:eastAsia="TimesNewRoman,Bold" w:cs="Times New Roman"/>
          <w:b/>
          <w:bCs/>
          <w:lang w:eastAsia="pl-PL"/>
        </w:rPr>
        <w:t>C.1.14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(pole obowiązk</w:t>
      </w:r>
      <w:r w:rsidR="00D80B2B" w:rsidRPr="0026229E">
        <w:rPr>
          <w:rFonts w:eastAsia="TimesNewRoman,Bold" w:cs="Times New Roman"/>
          <w:bCs/>
          <w:lang w:eastAsia="pl-PL"/>
        </w:rPr>
        <w:t>owe jeżeli zaznaczono Pole C.1.12</w:t>
      </w:r>
      <w:r w:rsidR="00950931" w:rsidRPr="0026229E">
        <w:rPr>
          <w:rFonts w:eastAsia="TimesNewRoman,Bold" w:cs="Times New Roman"/>
          <w:bCs/>
          <w:lang w:eastAsia="pl-PL"/>
        </w:rPr>
        <w:t>)</w:t>
      </w:r>
      <w:r w:rsidR="00981768" w:rsidRPr="0026229E">
        <w:rPr>
          <w:rFonts w:eastAsia="TimesNewRoman,Bold" w:cs="Times New Roman"/>
          <w:bCs/>
          <w:lang w:eastAsia="pl-PL"/>
        </w:rPr>
        <w:t>.</w:t>
      </w:r>
      <w:r w:rsidR="00950931" w:rsidRPr="0026229E">
        <w:rPr>
          <w:rFonts w:eastAsia="TimesNewRoman,Bold" w:cs="Times New Roman"/>
          <w:bCs/>
          <w:lang w:eastAsia="pl-PL"/>
        </w:rPr>
        <w:t xml:space="preserve"> Należy</w:t>
      </w:r>
      <w:r w:rsidR="00D13179" w:rsidRPr="0026229E">
        <w:rPr>
          <w:rFonts w:eastAsia="TimesNewRoman,Bold" w:cs="Times New Roman"/>
          <w:bCs/>
          <w:lang w:eastAsia="pl-PL"/>
        </w:rPr>
        <w:t xml:space="preserve"> </w:t>
      </w:r>
      <w:r w:rsidRPr="0026229E">
        <w:rPr>
          <w:rFonts w:eastAsia="TimesNewRoman,Bold" w:cs="Times New Roman"/>
          <w:bCs/>
          <w:lang w:eastAsia="pl-PL"/>
        </w:rPr>
        <w:t xml:space="preserve">wpisać </w:t>
      </w:r>
      <w:r w:rsidRPr="0026229E">
        <w:rPr>
          <w:rFonts w:eastAsia="TimesNewRoman,Bold" w:cs="Times New Roman"/>
          <w:b/>
          <w:bCs/>
          <w:lang w:eastAsia="pl-PL"/>
        </w:rPr>
        <w:t>l</w:t>
      </w:r>
      <w:r w:rsidRPr="0026229E">
        <w:rPr>
          <w:rFonts w:eastAsia="Times New Roman" w:cs="Times New Roman"/>
          <w:b/>
          <w:bCs/>
          <w:lang w:eastAsia="pl-PL"/>
        </w:rPr>
        <w:t xml:space="preserve">iczbę ha przeliczeniowych </w:t>
      </w:r>
      <w:r w:rsidRPr="0026229E">
        <w:rPr>
          <w:rFonts w:eastAsia="Times New Roman" w:cs="Times New Roman"/>
          <w:lang w:eastAsia="pl-PL"/>
        </w:rPr>
        <w:t>(użytki rolne</w:t>
      </w:r>
      <w:r w:rsidRPr="0026229E">
        <w:rPr>
          <w:rFonts w:eastAsia="Times New Roman" w:cs="Times New Roman"/>
          <w:bCs/>
          <w:lang w:eastAsia="pl-PL"/>
        </w:rPr>
        <w:t>) własnych i dzierżawionych</w:t>
      </w:r>
      <w:r w:rsidR="00D13179" w:rsidRPr="0026229E">
        <w:rPr>
          <w:rFonts w:eastAsia="Times New Roman" w:cs="Times New Roman"/>
          <w:bCs/>
          <w:lang w:eastAsia="pl-PL"/>
        </w:rPr>
        <w:t xml:space="preserve"> </w:t>
      </w:r>
      <w:r w:rsidR="00D13179" w:rsidRPr="0026229E">
        <w:rPr>
          <w:rFonts w:eastAsia="Times New Roman" w:cs="Times New Roman"/>
          <w:b/>
          <w:bCs/>
          <w:lang w:eastAsia="pl-PL"/>
        </w:rPr>
        <w:t>z roku kalendarzowego poprzedzającego rok złożenia wniosku o dofinansowanie</w:t>
      </w:r>
      <w:r w:rsidR="00D13179" w:rsidRPr="0026229E">
        <w:rPr>
          <w:rFonts w:eastAsia="Times New Roman" w:cs="Times New Roman"/>
          <w:bCs/>
          <w:lang w:eastAsia="pl-PL"/>
        </w:rPr>
        <w:t xml:space="preserve">, </w:t>
      </w:r>
      <w:r w:rsidRPr="0026229E">
        <w:rPr>
          <w:rFonts w:eastAsia="Times New Roman" w:cs="Times New Roman"/>
          <w:bCs/>
          <w:lang w:eastAsia="pl-PL"/>
        </w:rPr>
        <w:t>określoną na podstawie:</w:t>
      </w:r>
    </w:p>
    <w:p w14:paraId="713273C9" w14:textId="77777777" w:rsidR="00807641" w:rsidRPr="0026229E" w:rsidRDefault="00807641" w:rsidP="00807641">
      <w:pPr>
        <w:numPr>
          <w:ilvl w:val="0"/>
          <w:numId w:val="147"/>
        </w:numPr>
        <w:autoSpaceDE w:val="0"/>
        <w:autoSpaceDN w:val="0"/>
        <w:adjustRightInd w:val="0"/>
        <w:spacing w:line="276" w:lineRule="auto"/>
        <w:ind w:left="313" w:hanging="284"/>
        <w:contextualSpacing/>
        <w:jc w:val="both"/>
        <w:rPr>
          <w:rFonts w:eastAsia="Times New Roman" w:cs="Times New Roman"/>
          <w:bCs/>
          <w:lang w:eastAsia="pl-PL"/>
        </w:rPr>
      </w:pPr>
      <w:r w:rsidRPr="0026229E">
        <w:rPr>
          <w:rFonts w:eastAsia="Times New Roman" w:cs="Times New Roman"/>
          <w:bCs/>
          <w:lang w:eastAsia="pl-PL"/>
        </w:rPr>
        <w:t>zaświadczenia właściwego organu gminy o wielkości powierzchni gospodarstwa rolnego lub</w:t>
      </w:r>
    </w:p>
    <w:p w14:paraId="3790CE65" w14:textId="77777777" w:rsidR="00807641" w:rsidRPr="0026229E" w:rsidRDefault="00807641" w:rsidP="00981768">
      <w:pPr>
        <w:numPr>
          <w:ilvl w:val="0"/>
          <w:numId w:val="147"/>
        </w:numPr>
        <w:autoSpaceDE w:val="0"/>
        <w:autoSpaceDN w:val="0"/>
        <w:adjustRightInd w:val="0"/>
        <w:spacing w:line="276" w:lineRule="auto"/>
        <w:ind w:left="313" w:hanging="284"/>
        <w:contextualSpacing/>
        <w:jc w:val="both"/>
        <w:rPr>
          <w:rFonts w:eastAsia="Times New Roman" w:cs="Times New Roman"/>
          <w:bCs/>
          <w:lang w:eastAsia="pl-PL"/>
        </w:rPr>
      </w:pPr>
      <w:r w:rsidRPr="0026229E">
        <w:rPr>
          <w:rFonts w:eastAsia="Times New Roman" w:cs="Times New Roman"/>
          <w:bCs/>
          <w:lang w:eastAsia="pl-PL"/>
        </w:rPr>
        <w:t>nakazu płatniczego wystawionego przez właściwy organ gminy</w:t>
      </w:r>
      <w:r w:rsidR="00981768" w:rsidRPr="0026229E">
        <w:rPr>
          <w:rFonts w:eastAsia="Times New Roman" w:cs="Times New Roman"/>
          <w:bCs/>
          <w:lang w:eastAsia="pl-PL"/>
        </w:rPr>
        <w:t>,</w:t>
      </w:r>
    </w:p>
    <w:p w14:paraId="494AD394" w14:textId="77777777" w:rsidR="00807641" w:rsidRPr="0026229E" w:rsidRDefault="00807641" w:rsidP="00981768">
      <w:pPr>
        <w:numPr>
          <w:ilvl w:val="0"/>
          <w:numId w:val="147"/>
        </w:numPr>
        <w:autoSpaceDE w:val="0"/>
        <w:autoSpaceDN w:val="0"/>
        <w:adjustRightInd w:val="0"/>
        <w:spacing w:line="276" w:lineRule="auto"/>
        <w:ind w:left="313" w:hanging="284"/>
        <w:contextualSpacing/>
        <w:jc w:val="both"/>
        <w:rPr>
          <w:rFonts w:eastAsia="Times New Roman" w:cs="Times New Roman"/>
          <w:bCs/>
          <w:lang w:eastAsia="pl-PL"/>
        </w:rPr>
      </w:pPr>
      <w:r w:rsidRPr="0026229E">
        <w:rPr>
          <w:rFonts w:eastAsia="Times New Roman" w:cs="Times New Roman"/>
          <w:bCs/>
          <w:lang w:eastAsia="pl-PL"/>
        </w:rPr>
        <w:t xml:space="preserve">umowy/ów dzierżawy (jeśli dotyczy). </w:t>
      </w:r>
    </w:p>
    <w:p w14:paraId="56A3BB44" w14:textId="77777777" w:rsidR="00AE4B0A" w:rsidRDefault="00AE4B0A" w:rsidP="00A331C3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lang w:eastAsia="pl-PL"/>
        </w:rPr>
      </w:pPr>
    </w:p>
    <w:p w14:paraId="62540C1F" w14:textId="77777777" w:rsidR="00AE4B0A" w:rsidRPr="00A331C3" w:rsidRDefault="00AE4B0A" w:rsidP="00A331C3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lang w:eastAsia="pl-PL"/>
        </w:rPr>
      </w:pPr>
      <w:r w:rsidRPr="00A331C3">
        <w:rPr>
          <w:rFonts w:eastAsia="Times New Roman" w:cs="Times New Roman"/>
          <w:lang w:eastAsia="pl-PL"/>
        </w:rPr>
        <w:t xml:space="preserve">W przypadku gdy gospodarstwo rolne objęte jest </w:t>
      </w:r>
      <w:r w:rsidRPr="0033392E">
        <w:rPr>
          <w:rFonts w:eastAsia="Times New Roman" w:cs="Times New Roman"/>
          <w:lang w:eastAsia="pl-PL"/>
        </w:rPr>
        <w:t>małżeńską</w:t>
      </w:r>
      <w:r>
        <w:rPr>
          <w:rFonts w:eastAsia="Times New Roman" w:cs="Times New Roman"/>
          <w:lang w:eastAsia="pl-PL"/>
        </w:rPr>
        <w:t xml:space="preserve"> ustawową </w:t>
      </w:r>
      <w:r w:rsidRPr="00A331C3">
        <w:rPr>
          <w:rFonts w:eastAsia="Times New Roman" w:cs="Times New Roman"/>
          <w:lang w:eastAsia="pl-PL"/>
        </w:rPr>
        <w:t xml:space="preserve">wspólnością majątkową </w:t>
      </w:r>
      <w:r>
        <w:rPr>
          <w:rFonts w:eastAsia="Times New Roman" w:cs="Times New Roman"/>
          <w:lang w:eastAsia="pl-PL"/>
        </w:rPr>
        <w:t xml:space="preserve">liczbę ha przeliczeniowych </w:t>
      </w:r>
      <w:r w:rsidRPr="00A331C3">
        <w:rPr>
          <w:rFonts w:eastAsia="Times New Roman" w:cs="Times New Roman"/>
          <w:lang w:eastAsia="pl-PL"/>
        </w:rPr>
        <w:t>dzieli się na pół.</w:t>
      </w:r>
    </w:p>
    <w:p w14:paraId="4D61FB18" w14:textId="77777777" w:rsidR="00AE4B0A" w:rsidRPr="00A331C3" w:rsidRDefault="00AE4B0A" w:rsidP="00A331C3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42EAAEE5" w14:textId="77777777" w:rsidR="00807641" w:rsidRPr="005B7168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lang w:eastAsia="pl-PL"/>
        </w:rPr>
      </w:pPr>
      <w:r w:rsidRPr="00503444">
        <w:rPr>
          <w:rFonts w:eastAsia="Times New Roman" w:cs="Times New Roman"/>
          <w:bCs/>
          <w:lang w:eastAsia="pl-PL"/>
        </w:rPr>
        <w:t>Ustalając dochód uzyskany z prowadzenia gospodarstwa rolnego, do powierzchni gospodarst</w:t>
      </w:r>
      <w:r w:rsidRPr="005B7168">
        <w:rPr>
          <w:rFonts w:eastAsia="Times New Roman" w:cs="Times New Roman"/>
          <w:bCs/>
          <w:lang w:eastAsia="pl-PL"/>
        </w:rPr>
        <w:t>wa stanowiącego podstawę wymiaru podatku rolnego wlicza się obszary rolne oddane w dzierżawę, z wyjątkiem:</w:t>
      </w:r>
    </w:p>
    <w:p w14:paraId="4044659A" w14:textId="77777777" w:rsidR="00807641" w:rsidRPr="00A329C7" w:rsidRDefault="00807641" w:rsidP="00807641">
      <w:pPr>
        <w:numPr>
          <w:ilvl w:val="1"/>
          <w:numId w:val="8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 xml:space="preserve">oddanej w dzierżawę, na podstawie umowy dzierżawy zawartej stosownie do przepisów o ubezpieczeniu społecznym rolników, części lub całości znajdującego się w posiadaniu </w:t>
      </w:r>
      <w:r w:rsidR="000F554D">
        <w:rPr>
          <w:rFonts w:eastAsia="Times New Roman" w:cs="Times New Roman"/>
          <w:bCs/>
          <w:lang w:eastAsia="pl-PL"/>
        </w:rPr>
        <w:t>W</w:t>
      </w:r>
      <w:r w:rsidR="008A6FB9">
        <w:rPr>
          <w:rFonts w:eastAsia="Times New Roman" w:cs="Times New Roman"/>
          <w:bCs/>
          <w:lang w:eastAsia="pl-PL"/>
        </w:rPr>
        <w:t>nioskodawcy</w:t>
      </w:r>
      <w:r w:rsidRPr="00A329C7">
        <w:rPr>
          <w:rFonts w:eastAsia="Times New Roman" w:cs="Times New Roman"/>
          <w:bCs/>
          <w:lang w:eastAsia="pl-PL"/>
        </w:rPr>
        <w:t xml:space="preserve"> gospodarstwa rolnego;</w:t>
      </w:r>
    </w:p>
    <w:p w14:paraId="1AFA99B1" w14:textId="77777777" w:rsidR="00807641" w:rsidRPr="00A329C7" w:rsidRDefault="00807641" w:rsidP="00807641">
      <w:pPr>
        <w:numPr>
          <w:ilvl w:val="1"/>
          <w:numId w:val="8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gospodarstwa rolnego wniesionego do użytkowania przez rolniczą spółdzielnię produkcyjną;</w:t>
      </w:r>
    </w:p>
    <w:p w14:paraId="1AE6DF7D" w14:textId="77777777" w:rsidR="0093155E" w:rsidRDefault="00807641" w:rsidP="00A331C3">
      <w:pPr>
        <w:numPr>
          <w:ilvl w:val="1"/>
          <w:numId w:val="8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</w:pPr>
      <w:r w:rsidRPr="00A329C7">
        <w:rPr>
          <w:rFonts w:eastAsia="Times New Roman" w:cs="Times New Roman"/>
          <w:bCs/>
          <w:lang w:eastAsia="pl-PL"/>
        </w:rPr>
        <w:t>gospodarstwa rolnego oddanego w dzierżawę w związku z pobieraniem renty określonej w 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</w:t>
      </w:r>
      <w:r w:rsidR="00267E11">
        <w:rPr>
          <w:rFonts w:eastAsia="Times New Roman" w:cs="Times New Roman"/>
          <w:bCs/>
          <w:lang w:eastAsia="pl-PL"/>
        </w:rPr>
        <w:t>.</w:t>
      </w:r>
    </w:p>
    <w:p w14:paraId="26187D21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lang w:eastAsia="pl-PL"/>
        </w:rPr>
      </w:pPr>
    </w:p>
    <w:p w14:paraId="14850FBE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D80B2B" w:rsidRPr="0026229E">
        <w:rPr>
          <w:rFonts w:eastAsia="TimesNewRoman,Bold" w:cs="Times New Roman"/>
          <w:b/>
          <w:bCs/>
          <w:lang w:eastAsia="pl-PL"/>
        </w:rPr>
        <w:t>C.1.15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N</w:t>
      </w:r>
      <w:r w:rsidRPr="0026229E">
        <w:rPr>
          <w:rFonts w:eastAsia="TimesNewRoman,Bold" w:cs="Times New Roman"/>
          <w:lang w:eastAsia="pl-PL"/>
        </w:rPr>
        <w:t>ależy wpisać wysokość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Pr="0026229E">
        <w:rPr>
          <w:rFonts w:eastAsia="TimesNewRoman,Bold" w:cs="Times New Roman"/>
          <w:lang w:eastAsia="pl-PL"/>
        </w:rPr>
        <w:t>p</w:t>
      </w:r>
      <w:r w:rsidRPr="0026229E">
        <w:rPr>
          <w:rFonts w:eastAsia="Times New Roman" w:cs="Times New Roman"/>
          <w:lang w:eastAsia="pl-PL"/>
        </w:rPr>
        <w:t>r</w:t>
      </w:r>
      <w:r w:rsidRPr="0026229E">
        <w:rPr>
          <w:rFonts w:eastAsia="Times New Roman" w:cs="Times New Roman"/>
          <w:bCs/>
          <w:lang w:eastAsia="pl-PL"/>
        </w:rPr>
        <w:t>zeciętnego dochodu z 1 ha przeliczeniowego wg obowiązującego na dzień składania wniosku obwieszczenia Prezesa GUS</w:t>
      </w:r>
      <w:r w:rsidR="00950931" w:rsidRPr="0026229E">
        <w:rPr>
          <w:rFonts w:eastAsia="Times New Roman" w:cs="Times New Roman"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(pole obowiązk</w:t>
      </w:r>
      <w:r w:rsidR="00D80B2B" w:rsidRPr="0026229E">
        <w:rPr>
          <w:rFonts w:eastAsia="TimesNewRoman,Bold" w:cs="Times New Roman"/>
          <w:bCs/>
          <w:lang w:eastAsia="pl-PL"/>
        </w:rPr>
        <w:t xml:space="preserve">owe jeżeli zaznaczono </w:t>
      </w:r>
      <w:r w:rsidR="001B1CB8" w:rsidRPr="0026229E">
        <w:rPr>
          <w:rFonts w:eastAsia="TimesNewRoman,Bold" w:cs="Times New Roman"/>
          <w:b/>
          <w:bCs/>
          <w:lang w:eastAsia="pl-PL"/>
        </w:rPr>
        <w:t>p</w:t>
      </w:r>
      <w:r w:rsidR="00D80B2B" w:rsidRPr="0026229E">
        <w:rPr>
          <w:rFonts w:eastAsia="TimesNewRoman,Bold" w:cs="Times New Roman"/>
          <w:b/>
          <w:bCs/>
          <w:lang w:eastAsia="pl-PL"/>
        </w:rPr>
        <w:t>ole C.1.12</w:t>
      </w:r>
      <w:r w:rsidR="00950931" w:rsidRPr="0026229E">
        <w:rPr>
          <w:rFonts w:eastAsia="TimesNewRoman,Bold" w:cs="Times New Roman"/>
          <w:bCs/>
          <w:lang w:eastAsia="pl-PL"/>
        </w:rPr>
        <w:t>).</w:t>
      </w:r>
    </w:p>
    <w:p w14:paraId="4FB99AB4" w14:textId="11FE8745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NewRoman,Bold" w:cs="Times New Roman"/>
          <w:b/>
          <w:bCs/>
          <w:u w:val="single"/>
          <w:lang w:eastAsia="pl-PL"/>
        </w:rPr>
        <w:t>Przykład</w:t>
      </w:r>
      <w:r w:rsidRPr="00A329C7">
        <w:rPr>
          <w:rFonts w:eastAsiaTheme="majorEastAsia" w:cs="TimesNewRomanPS-BoldMT"/>
          <w:b/>
          <w:bCs/>
          <w:color w:val="2E2014"/>
        </w:rPr>
        <w:t>:</w:t>
      </w:r>
      <w:r w:rsidRPr="00A329C7">
        <w:rPr>
          <w:rFonts w:asciiTheme="majorHAnsi" w:eastAsiaTheme="majorEastAsia" w:hAnsiTheme="majorHAnsi" w:cs="TimesNewRomanPS-BoldMT"/>
          <w:b/>
          <w:bCs/>
          <w:color w:val="2E2014"/>
          <w:sz w:val="26"/>
          <w:szCs w:val="26"/>
        </w:rPr>
        <w:t xml:space="preserve"> </w:t>
      </w:r>
      <w:r w:rsidRPr="00A329C7">
        <w:rPr>
          <w:rFonts w:eastAsia="Times New Roman" w:cs="Times New Roman"/>
          <w:bCs/>
          <w:lang w:eastAsia="pl-PL"/>
        </w:rPr>
        <w:t>Obwieszczenie Prezesa Głównego Urzędu Statystycznego z dnia 2</w:t>
      </w:r>
      <w:r w:rsidR="00646E79">
        <w:rPr>
          <w:rFonts w:eastAsia="Times New Roman" w:cs="Times New Roman"/>
          <w:bCs/>
          <w:lang w:eastAsia="pl-PL"/>
        </w:rPr>
        <w:t>2</w:t>
      </w:r>
      <w:r w:rsidRPr="00A329C7">
        <w:rPr>
          <w:rFonts w:eastAsia="Times New Roman" w:cs="Times New Roman"/>
          <w:bCs/>
          <w:lang w:eastAsia="pl-PL"/>
        </w:rPr>
        <w:t xml:space="preserve"> września 20</w:t>
      </w:r>
      <w:r w:rsidR="003325DE">
        <w:rPr>
          <w:rFonts w:eastAsia="Times New Roman" w:cs="Times New Roman"/>
          <w:bCs/>
          <w:lang w:eastAsia="pl-PL"/>
        </w:rPr>
        <w:t>2</w:t>
      </w:r>
      <w:r w:rsidR="00646E79">
        <w:rPr>
          <w:rFonts w:eastAsia="Times New Roman" w:cs="Times New Roman"/>
          <w:bCs/>
          <w:lang w:eastAsia="pl-PL"/>
        </w:rPr>
        <w:t>1</w:t>
      </w:r>
      <w:r w:rsidRPr="00A329C7">
        <w:rPr>
          <w:rFonts w:eastAsia="Times New Roman" w:cs="Times New Roman"/>
          <w:bCs/>
          <w:lang w:eastAsia="pl-PL"/>
        </w:rPr>
        <w:t xml:space="preserve"> r. w sprawie wysokości przeciętnego dochodu z pracy w indywidualnych gospodarstwach rolnych z 1 ha przeliczeniowego w 20</w:t>
      </w:r>
      <w:r w:rsidR="00646E79">
        <w:rPr>
          <w:rFonts w:eastAsia="Times New Roman" w:cs="Times New Roman"/>
          <w:bCs/>
          <w:lang w:eastAsia="pl-PL"/>
        </w:rPr>
        <w:t>20</w:t>
      </w:r>
      <w:r w:rsidRPr="00A329C7">
        <w:rPr>
          <w:rFonts w:eastAsia="Times New Roman" w:cs="Times New Roman"/>
          <w:bCs/>
          <w:lang w:eastAsia="pl-PL"/>
        </w:rPr>
        <w:t xml:space="preserve"> r. określa jego wysokość na </w:t>
      </w:r>
      <w:r w:rsidR="003325DE">
        <w:rPr>
          <w:rFonts w:eastAsia="Times New Roman" w:cs="Times New Roman"/>
          <w:bCs/>
          <w:lang w:eastAsia="pl-PL"/>
        </w:rPr>
        <w:t>3 </w:t>
      </w:r>
      <w:r w:rsidR="00646E79">
        <w:rPr>
          <w:rFonts w:eastAsia="Times New Roman" w:cs="Times New Roman"/>
          <w:bCs/>
          <w:lang w:eastAsia="pl-PL"/>
        </w:rPr>
        <w:t>819</w:t>
      </w:r>
      <w:r w:rsidR="003325DE">
        <w:rPr>
          <w:rFonts w:eastAsia="Times New Roman" w:cs="Times New Roman"/>
          <w:bCs/>
          <w:lang w:eastAsia="pl-PL"/>
        </w:rPr>
        <w:t xml:space="preserve"> </w:t>
      </w:r>
      <w:r w:rsidRPr="00A329C7">
        <w:rPr>
          <w:rFonts w:eastAsia="Times New Roman" w:cs="Times New Roman"/>
          <w:bCs/>
          <w:lang w:eastAsia="pl-PL"/>
        </w:rPr>
        <w:t xml:space="preserve">zł. </w:t>
      </w:r>
    </w:p>
    <w:p w14:paraId="1E70CB73" w14:textId="4672D6D4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Wnioskodawca ma 10 ha przeliczeniowych, przeciętny dochód z ha podany przez GUS w 20</w:t>
      </w:r>
      <w:r w:rsidR="003325DE">
        <w:rPr>
          <w:rFonts w:eastAsia="Times New Roman" w:cs="Times New Roman"/>
          <w:bCs/>
          <w:lang w:eastAsia="pl-PL"/>
        </w:rPr>
        <w:t>2</w:t>
      </w:r>
      <w:r w:rsidR="00646E79">
        <w:rPr>
          <w:rFonts w:eastAsia="Times New Roman" w:cs="Times New Roman"/>
          <w:bCs/>
          <w:lang w:eastAsia="pl-PL"/>
        </w:rPr>
        <w:t>1</w:t>
      </w:r>
      <w:r w:rsidRPr="00A329C7">
        <w:rPr>
          <w:rFonts w:eastAsia="Times New Roman" w:cs="Times New Roman"/>
          <w:bCs/>
          <w:lang w:eastAsia="pl-PL"/>
        </w:rPr>
        <w:t xml:space="preserve"> roku za </w:t>
      </w:r>
      <w:r w:rsidR="00646E79" w:rsidRPr="00A329C7">
        <w:rPr>
          <w:rFonts w:eastAsia="Times New Roman" w:cs="Times New Roman"/>
          <w:bCs/>
          <w:lang w:eastAsia="pl-PL"/>
        </w:rPr>
        <w:t>20</w:t>
      </w:r>
      <w:r w:rsidR="00646E79">
        <w:rPr>
          <w:rFonts w:eastAsia="Times New Roman" w:cs="Times New Roman"/>
          <w:bCs/>
          <w:lang w:eastAsia="pl-PL"/>
        </w:rPr>
        <w:t>20</w:t>
      </w:r>
      <w:r w:rsidR="00646E79" w:rsidRPr="00A329C7">
        <w:rPr>
          <w:rFonts w:eastAsia="Times New Roman" w:cs="Times New Roman"/>
          <w:bCs/>
          <w:lang w:eastAsia="pl-PL"/>
        </w:rPr>
        <w:t xml:space="preserve"> </w:t>
      </w:r>
      <w:r w:rsidRPr="00A329C7">
        <w:rPr>
          <w:rFonts w:eastAsia="Times New Roman" w:cs="Times New Roman"/>
          <w:bCs/>
          <w:lang w:eastAsia="pl-PL"/>
        </w:rPr>
        <w:t xml:space="preserve">rok wynosił </w:t>
      </w:r>
      <w:r w:rsidR="003325DE">
        <w:rPr>
          <w:rFonts w:eastAsia="Times New Roman" w:cs="Times New Roman"/>
          <w:bCs/>
          <w:lang w:eastAsia="pl-PL"/>
        </w:rPr>
        <w:t>3 </w:t>
      </w:r>
      <w:r w:rsidR="00646E79">
        <w:rPr>
          <w:rFonts w:eastAsia="Times New Roman" w:cs="Times New Roman"/>
          <w:bCs/>
          <w:lang w:eastAsia="pl-PL"/>
        </w:rPr>
        <w:t>819</w:t>
      </w:r>
      <w:r w:rsidRPr="00A329C7">
        <w:rPr>
          <w:rFonts w:eastAsia="Times New Roman" w:cs="Times New Roman"/>
          <w:bCs/>
          <w:lang w:eastAsia="pl-PL"/>
        </w:rPr>
        <w:t xml:space="preserve"> zł. Wartość dochodu rocznego </w:t>
      </w:r>
      <w:r w:rsidR="00C73E38" w:rsidRPr="00A329C7">
        <w:rPr>
          <w:rFonts w:eastAsia="Times New Roman" w:cs="Times New Roman"/>
          <w:bCs/>
          <w:lang w:eastAsia="pl-PL"/>
        </w:rPr>
        <w:t xml:space="preserve">wyliczana </w:t>
      </w:r>
      <w:r w:rsidRPr="00A329C7">
        <w:rPr>
          <w:rFonts w:eastAsia="Times New Roman" w:cs="Times New Roman"/>
          <w:b/>
          <w:bCs/>
          <w:lang w:eastAsia="pl-PL"/>
        </w:rPr>
        <w:t xml:space="preserve">w polu </w:t>
      </w:r>
      <w:r w:rsidR="00C73E38" w:rsidRPr="00A329C7">
        <w:rPr>
          <w:rFonts w:eastAsia="Times New Roman" w:cs="Times New Roman"/>
          <w:b/>
          <w:bCs/>
          <w:lang w:eastAsia="pl-PL"/>
        </w:rPr>
        <w:t>C.1.13</w:t>
      </w:r>
      <w:r w:rsidRPr="00A329C7">
        <w:rPr>
          <w:rFonts w:eastAsia="Times New Roman" w:cs="Times New Roman"/>
          <w:bCs/>
          <w:lang w:eastAsia="pl-PL"/>
        </w:rPr>
        <w:t xml:space="preserve"> wyniesie </w:t>
      </w:r>
      <w:r w:rsidR="003325DE">
        <w:rPr>
          <w:rFonts w:eastAsia="Times New Roman" w:cs="Times New Roman"/>
          <w:bCs/>
          <w:lang w:eastAsia="pl-PL"/>
        </w:rPr>
        <w:t>3</w:t>
      </w:r>
      <w:r w:rsidR="00646E79">
        <w:rPr>
          <w:rFonts w:eastAsia="Times New Roman" w:cs="Times New Roman"/>
          <w:bCs/>
          <w:lang w:eastAsia="pl-PL"/>
        </w:rPr>
        <w:t>8</w:t>
      </w:r>
      <w:r w:rsidR="003325DE">
        <w:rPr>
          <w:rFonts w:eastAsia="Times New Roman" w:cs="Times New Roman"/>
          <w:bCs/>
          <w:lang w:eastAsia="pl-PL"/>
        </w:rPr>
        <w:t xml:space="preserve"> </w:t>
      </w:r>
      <w:r w:rsidR="00646E79">
        <w:rPr>
          <w:rFonts w:eastAsia="Times New Roman" w:cs="Times New Roman"/>
          <w:bCs/>
          <w:lang w:eastAsia="pl-PL"/>
        </w:rPr>
        <w:t>190</w:t>
      </w:r>
      <w:r w:rsidRPr="00A329C7">
        <w:rPr>
          <w:rFonts w:eastAsia="Times New Roman" w:cs="Times New Roman"/>
          <w:bCs/>
          <w:lang w:eastAsia="pl-PL"/>
        </w:rPr>
        <w:t xml:space="preserve"> zł.</w:t>
      </w:r>
    </w:p>
    <w:p w14:paraId="6839CF5F" w14:textId="4453726C" w:rsidR="00807641" w:rsidRPr="00A329C7" w:rsidRDefault="00807641" w:rsidP="00807641">
      <w:pPr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 xml:space="preserve">(10 ha x </w:t>
      </w:r>
      <w:r w:rsidR="003325DE" w:rsidRPr="00475379">
        <w:t>3</w:t>
      </w:r>
      <w:r w:rsidR="003325DE">
        <w:t> </w:t>
      </w:r>
      <w:r w:rsidR="00646E79">
        <w:t>819</w:t>
      </w:r>
      <w:r w:rsidR="00646E79">
        <w:rPr>
          <w:rFonts w:eastAsia="Times New Roman" w:cs="Times New Roman"/>
          <w:bCs/>
          <w:lang w:eastAsia="pl-PL"/>
        </w:rPr>
        <w:t xml:space="preserve"> </w:t>
      </w:r>
      <w:r w:rsidRPr="00A329C7">
        <w:rPr>
          <w:rFonts w:eastAsia="Times New Roman" w:cs="Times New Roman"/>
          <w:bCs/>
          <w:lang w:eastAsia="pl-PL"/>
        </w:rPr>
        <w:t xml:space="preserve">zł = </w:t>
      </w:r>
      <w:r w:rsidR="003325DE" w:rsidRPr="00475379">
        <w:t>3</w:t>
      </w:r>
      <w:r w:rsidR="00646E79">
        <w:t>8</w:t>
      </w:r>
      <w:r w:rsidR="003325DE">
        <w:t xml:space="preserve"> </w:t>
      </w:r>
      <w:r w:rsidR="00646E79">
        <w:t>190</w:t>
      </w:r>
      <w:r w:rsidRPr="00A329C7">
        <w:rPr>
          <w:rFonts w:eastAsia="Times New Roman" w:cs="Times New Roman"/>
          <w:bCs/>
          <w:lang w:eastAsia="pl-PL"/>
        </w:rPr>
        <w:t xml:space="preserve"> zł). </w:t>
      </w:r>
    </w:p>
    <w:p w14:paraId="0CD54C20" w14:textId="77777777" w:rsidR="00807641" w:rsidRPr="00A329C7" w:rsidRDefault="00807641" w:rsidP="00807641">
      <w:pPr>
        <w:rPr>
          <w:rFonts w:eastAsia="Times New Roman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>Dokumentem potwierdzającym liczbę ha przeliczeniowych jest:</w:t>
      </w:r>
    </w:p>
    <w:p w14:paraId="6DD62E94" w14:textId="77777777" w:rsidR="00807641" w:rsidRPr="00A329C7" w:rsidRDefault="00807641" w:rsidP="001259A3">
      <w:pPr>
        <w:numPr>
          <w:ilvl w:val="1"/>
          <w:numId w:val="18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zaświadczenie właściwego organu gminy o wielkości powierzchni gospodarstwa rolnego, wyrażonej w hektarach przeliczeniowych lub</w:t>
      </w:r>
    </w:p>
    <w:p w14:paraId="4CC5E47E" w14:textId="77777777" w:rsidR="00807641" w:rsidRPr="00A329C7" w:rsidRDefault="00807641" w:rsidP="001259A3">
      <w:pPr>
        <w:numPr>
          <w:ilvl w:val="1"/>
          <w:numId w:val="18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nakaz płatniczy w sprawie podatku rolnego i leśnego wystawiony przez właściwy organ gminy</w:t>
      </w:r>
      <w:r w:rsidR="00036C14">
        <w:rPr>
          <w:rFonts w:eastAsia="Times New Roman" w:cs="Times New Roman"/>
          <w:bCs/>
          <w:lang w:eastAsia="pl-PL"/>
        </w:rPr>
        <w:t>,</w:t>
      </w:r>
    </w:p>
    <w:p w14:paraId="5EDB9202" w14:textId="77777777" w:rsidR="00807641" w:rsidRPr="00A329C7" w:rsidRDefault="00807641" w:rsidP="001259A3">
      <w:pPr>
        <w:numPr>
          <w:ilvl w:val="1"/>
          <w:numId w:val="18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lastRenderedPageBreak/>
        <w:t>umowa dzierżawy − w przypadku oddania części lub całości znajdującego się w posiadaniu wnioskodawcy gospodarstwa rolnego w dzierżawę, na podstawie umowy zawartej stosownie do przepisów o ubezpieczeniu społecznym rolników, albo oddania gospodarstwa rolnego w dzierżawę w związku z pobieraniem renty określonej w przepisach o wspieraniu rozwoju obszarów wiejskich ze środków pochodzących z Sekcji Gwarancji Europejskiego Funduszu Orientacji i Gwarancji Rolnej,</w:t>
      </w:r>
    </w:p>
    <w:p w14:paraId="287D4792" w14:textId="77777777" w:rsidR="00A329C7" w:rsidRPr="00A329C7" w:rsidRDefault="00807641" w:rsidP="001259A3">
      <w:pPr>
        <w:numPr>
          <w:ilvl w:val="1"/>
          <w:numId w:val="18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umowa o wniesieniu wkładów gruntowych – w przypadku wniesienia gospodarstwa rolnego do użytkowania przez rolniczą spółdzielnię produkcyjną.</w:t>
      </w:r>
    </w:p>
    <w:p w14:paraId="692F74A4" w14:textId="77777777" w:rsidR="00AB1850" w:rsidRDefault="00AB1850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</w:pPr>
    </w:p>
    <w:p w14:paraId="3697A4AF" w14:textId="1AB5FD28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sz w:val="24"/>
          <w:szCs w:val="24"/>
          <w:u w:val="single"/>
          <w:lang w:eastAsia="pl-PL"/>
        </w:rPr>
      </w:pP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Dochód roczny Wnioskodawcy niepodlegając</w:t>
      </w:r>
      <w:r w:rsidR="007B0469"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 xml:space="preserve">y </w:t>
      </w: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opodatkowaniu na podstawie przepisów o podatku dochodowym od osób fizycznych</w:t>
      </w:r>
    </w:p>
    <w:p w14:paraId="7295925B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6F1CA385" w14:textId="77777777" w:rsidR="00807641" w:rsidRPr="00A329C7" w:rsidRDefault="00807641" w:rsidP="00807641">
      <w:pPr>
        <w:spacing w:after="120" w:line="240" w:lineRule="auto"/>
        <w:jc w:val="both"/>
        <w:rPr>
          <w:rFonts w:cstheme="minorHAnsi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C73E38" w:rsidRPr="0026229E">
        <w:rPr>
          <w:rFonts w:eastAsia="TimesNewRoman,Bold" w:cs="Times New Roman"/>
          <w:b/>
          <w:bCs/>
          <w:lang w:eastAsia="pl-PL"/>
        </w:rPr>
        <w:t>C.1.16</w:t>
      </w:r>
      <w:r w:rsidR="00950931"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Należy zaznaczyć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173808" w:rsidRPr="0026229E">
        <w:rPr>
          <w:rFonts w:eastAsia="TimesNewRoman,Bold" w:cs="Times New Roman"/>
          <w:b/>
          <w:bCs/>
          <w:lang w:eastAsia="pl-PL"/>
        </w:rPr>
        <w:t>jeżeli w roku kalendarzowym poprzedzającym rok złożenia wniosku o dofinansowani</w:t>
      </w:r>
      <w:r w:rsidR="008B7282">
        <w:rPr>
          <w:rFonts w:eastAsia="TimesNewRoman,Bold" w:cs="Times New Roman"/>
          <w:b/>
          <w:bCs/>
          <w:lang w:eastAsia="pl-PL"/>
        </w:rPr>
        <w:t>e</w:t>
      </w:r>
      <w:r w:rsidR="00173808"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Wnioskodawca</w:t>
      </w:r>
      <w:r w:rsidRPr="0026229E">
        <w:rPr>
          <w:rFonts w:eastAsia="TimesNewRoman,Bold" w:cs="Times New Roman"/>
          <w:bCs/>
          <w:lang w:eastAsia="pl-PL"/>
        </w:rPr>
        <w:t xml:space="preserve"> uzyskał </w:t>
      </w:r>
      <w:r w:rsidRPr="0026229E">
        <w:rPr>
          <w:rFonts w:eastAsia="TimesNewRoman,Bold" w:cs="Times New Roman"/>
          <w:b/>
          <w:bCs/>
          <w:lang w:eastAsia="pl-PL"/>
        </w:rPr>
        <w:t xml:space="preserve">dochód roczny </w:t>
      </w:r>
      <w:r w:rsidRPr="0026229E">
        <w:rPr>
          <w:rFonts w:eastAsia="TimesNewRoman,Bold" w:cs="Times New Roman"/>
          <w:b/>
          <w:lang w:eastAsia="pl-PL"/>
        </w:rPr>
        <w:t>niepodlegający opodatkowaniu</w:t>
      </w:r>
      <w:r w:rsidRPr="0026229E">
        <w:rPr>
          <w:rFonts w:eastAsia="TimesNewRoman,Bold" w:cs="Times New Roman"/>
          <w:lang w:eastAsia="pl-PL"/>
        </w:rPr>
        <w:t xml:space="preserve"> na podstawie przepisów o podatku dochodowym od osób fizycznych i mieszczący się pod względem rodzaju w katalogu zawartym w art.3 lit. c) ustawy o świadczeniach rodzinnych</w:t>
      </w:r>
      <w:r w:rsidR="00C867D2" w:rsidRPr="0026229E">
        <w:rPr>
          <w:rFonts w:eastAsia="TimesNewRoman,Bold" w:cs="Times New Roman"/>
          <w:lang w:eastAsia="pl-PL"/>
        </w:rPr>
        <w:t>.</w:t>
      </w:r>
      <w:r w:rsidR="00950931" w:rsidRPr="00A329C7">
        <w:rPr>
          <w:rFonts w:eastAsia="TimesNewRoman,Bold" w:cs="Times New Roman"/>
          <w:lang w:eastAsia="pl-PL"/>
        </w:rPr>
        <w:t xml:space="preserve"> </w:t>
      </w:r>
    </w:p>
    <w:p w14:paraId="38BA05E6" w14:textId="77777777" w:rsidR="00807641" w:rsidRPr="00A329C7" w:rsidRDefault="00807641" w:rsidP="00807641">
      <w:pPr>
        <w:tabs>
          <w:tab w:val="center" w:pos="284"/>
        </w:tabs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>Wnioskodawca osiągający dochody poza granicami Rzeczypospolitej Polskiej, dokonuje ich przeliczenia na podstawie średniego kursu walut obcych ogłaszanego przez Narodowy Bank Polski z ostatniego dnia poprzedniego roku, pod warunkiem, że za okres podatkowy przyjmuje się rok kalendarzowy. W  pozostałych sytuacjach, przyjmuje się kurs z ostatniego dnia okresu podatkowego.</w:t>
      </w:r>
      <w:r w:rsidRPr="00A329C7">
        <w:rPr>
          <w:rFonts w:ascii="Times New Roman" w:hAnsi="Times New Roman" w:cs="Times New Roman"/>
        </w:rPr>
        <w:t xml:space="preserve"> </w:t>
      </w:r>
      <w:r w:rsidRPr="00A329C7">
        <w:rPr>
          <w:rFonts w:eastAsia="TimesNewRoman,Bold" w:cs="Times New Roman"/>
          <w:bCs/>
          <w:lang w:eastAsia="pl-PL"/>
        </w:rPr>
        <w:t xml:space="preserve">Wnioskodawca wpisuje dochód na podstawie dokumentu poświadczającego dochód roczny, właściwego dla danego kraju. </w:t>
      </w:r>
    </w:p>
    <w:p w14:paraId="538127A3" w14:textId="77777777" w:rsidR="00FD0F1B" w:rsidRDefault="00807641" w:rsidP="00807641">
      <w:pPr>
        <w:tabs>
          <w:tab w:val="center" w:pos="284"/>
        </w:tabs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 xml:space="preserve">Powyższe nie dotyczy </w:t>
      </w:r>
      <w:r w:rsidR="00036C14">
        <w:rPr>
          <w:rFonts w:eastAsia="TimesNewRoman,Bold" w:cs="Times New Roman"/>
          <w:bCs/>
          <w:lang w:eastAsia="pl-PL"/>
        </w:rPr>
        <w:t>W</w:t>
      </w:r>
      <w:r w:rsidRPr="00A329C7">
        <w:rPr>
          <w:rFonts w:eastAsia="TimesNewRoman,Bold" w:cs="Times New Roman"/>
          <w:bCs/>
          <w:lang w:eastAsia="pl-PL"/>
        </w:rPr>
        <w:t xml:space="preserve">nioskodawców, którzy podlegają nieograniczonemu obowiązkowi podatkowemu w Polsce, mają miejsce zamieszkania na terytorium Polski i są zobowiązani do rozliczenia tych dochodów również w Polsce. </w:t>
      </w:r>
    </w:p>
    <w:p w14:paraId="1CDA8550" w14:textId="662A9DFD" w:rsidR="00807641" w:rsidRPr="00A329C7" w:rsidRDefault="00FD0F1B" w:rsidP="00807641">
      <w:pPr>
        <w:tabs>
          <w:tab w:val="center" w:pos="284"/>
        </w:tabs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>
        <w:rPr>
          <w:rFonts w:eastAsia="TimesNewRoman,Bold" w:cs="Times New Roman"/>
          <w:bCs/>
          <w:lang w:eastAsia="pl-PL"/>
        </w:rPr>
        <w:t>D</w:t>
      </w:r>
      <w:r w:rsidR="000C33F2">
        <w:rPr>
          <w:rFonts w:eastAsia="TimesNewRoman,Bold" w:cs="Times New Roman"/>
          <w:bCs/>
          <w:lang w:eastAsia="pl-PL"/>
        </w:rPr>
        <w:t>ochody osiągnięte poza granicami jeżeli nie zostały uwzględnione w zeznaniu podatkowym w Polu PiT „Podstawa obliczenia podatku” należy wykazać wypełniając  Pola C.1.16  - C.1.19.</w:t>
      </w:r>
    </w:p>
    <w:p w14:paraId="06391386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,Bold" w:cs="Times New Roman"/>
          <w:b/>
          <w:bCs/>
          <w:lang w:eastAsia="pl-PL"/>
        </w:rPr>
      </w:pPr>
    </w:p>
    <w:p w14:paraId="56AEBDC4" w14:textId="77777777" w:rsidR="00807641" w:rsidRPr="00C10863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  <w:color w:val="2E2014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39349C" w:rsidRPr="0026229E">
        <w:rPr>
          <w:rFonts w:eastAsia="TimesNewRoman,Bold" w:cs="Times New Roman"/>
          <w:b/>
          <w:bCs/>
          <w:lang w:eastAsia="pl-PL"/>
        </w:rPr>
        <w:t>C.1.17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Należy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wpisać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wartość dochodu 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rocznego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Wnioskodawcy</w:t>
      </w:r>
      <w:r w:rsidRPr="0026229E">
        <w:rPr>
          <w:rFonts w:eastAsia="Times New Roman" w:cs="Times New Roman"/>
          <w:color w:val="000000" w:themeColor="text1"/>
          <w:lang w:eastAsia="pl-PL"/>
        </w:rPr>
        <w:t xml:space="preserve"> zgodnie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z rodzajem dochodu </w:t>
      </w:r>
      <w:r w:rsidRPr="0026229E">
        <w:rPr>
          <w:rFonts w:eastAsia="Times New Roman" w:cs="Times New Roman"/>
          <w:color w:val="000000" w:themeColor="text1"/>
          <w:lang w:eastAsia="pl-PL"/>
        </w:rPr>
        <w:t>wykazanym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w polu </w:t>
      </w:r>
      <w:r w:rsidR="0039349C" w:rsidRPr="0026229E">
        <w:rPr>
          <w:rFonts w:eastAsia="Times New Roman" w:cs="Times New Roman"/>
          <w:b/>
          <w:bCs/>
          <w:color w:val="000000" w:themeColor="text1"/>
          <w:lang w:eastAsia="pl-PL"/>
        </w:rPr>
        <w:t>C.1.18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Pr="0026229E">
        <w:rPr>
          <w:rFonts w:eastAsia="Times New Roman" w:cs="Times New Roman"/>
          <w:color w:val="000000" w:themeColor="text1"/>
          <w:lang w:eastAsia="pl-PL"/>
        </w:rPr>
        <w:t>uzyskanym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za rok 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>kalendarzowy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, 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>wskazany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w polu </w:t>
      </w:r>
      <w:r w:rsidR="0039349C" w:rsidRPr="0026229E">
        <w:rPr>
          <w:rFonts w:eastAsia="Times New Roman" w:cs="Times New Roman"/>
          <w:b/>
          <w:bCs/>
          <w:color w:val="000000" w:themeColor="text1"/>
          <w:lang w:eastAsia="pl-PL"/>
        </w:rPr>
        <w:t>C.1.19</w:t>
      </w:r>
      <w:r w:rsidR="00950931"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(pole obowiązk</w:t>
      </w:r>
      <w:r w:rsidR="0039349C" w:rsidRPr="0026229E">
        <w:rPr>
          <w:rFonts w:eastAsia="TimesNewRoman,Bold" w:cs="Times New Roman"/>
          <w:bCs/>
          <w:lang w:eastAsia="pl-PL"/>
        </w:rPr>
        <w:t xml:space="preserve">owe jeżeli zaznaczono </w:t>
      </w:r>
      <w:r w:rsidR="001B1CB8" w:rsidRPr="0026229E">
        <w:rPr>
          <w:rFonts w:eastAsia="TimesNewRoman,Bold" w:cs="Times New Roman"/>
          <w:b/>
          <w:bCs/>
          <w:lang w:eastAsia="pl-PL"/>
        </w:rPr>
        <w:t>p</w:t>
      </w:r>
      <w:r w:rsidR="0039349C" w:rsidRPr="0026229E">
        <w:rPr>
          <w:rFonts w:eastAsia="TimesNewRoman,Bold" w:cs="Times New Roman"/>
          <w:b/>
          <w:bCs/>
          <w:lang w:eastAsia="pl-PL"/>
        </w:rPr>
        <w:t>ole C.1.16</w:t>
      </w:r>
      <w:r w:rsidR="00950931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.</w:t>
      </w:r>
      <w:r w:rsidR="00C10863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="00C10863" w:rsidRPr="00475379">
        <w:rPr>
          <w:rFonts w:eastAsia="Times New Roman" w:cs="Times New Roman"/>
          <w:bCs/>
          <w:color w:val="000000" w:themeColor="text1"/>
          <w:lang w:eastAsia="pl-PL"/>
        </w:rPr>
        <w:t>Wnioskodawca nieuzyskujący dochodów ze źródeł o których mowa w Polach C.</w:t>
      </w:r>
      <w:r w:rsidR="00C10863" w:rsidRPr="00C10863">
        <w:rPr>
          <w:rFonts w:eastAsia="TimesNewRoman,Bold" w:cs="Times New Roman"/>
          <w:bCs/>
          <w:lang w:eastAsia="pl-PL"/>
        </w:rPr>
        <w:t xml:space="preserve"> 1.1, C.1.5, C.1.12, C.1.16</w:t>
      </w:r>
      <w:r w:rsidR="00C10863">
        <w:rPr>
          <w:rFonts w:eastAsia="TimesNewRoman,Bold" w:cs="Times New Roman"/>
          <w:bCs/>
          <w:lang w:eastAsia="pl-PL"/>
        </w:rPr>
        <w:t xml:space="preserve"> wpisuje w tym Polu wartość „0”.</w:t>
      </w:r>
    </w:p>
    <w:p w14:paraId="08B2E9FD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52C743F5" w14:textId="77777777" w:rsidR="00807641" w:rsidRPr="0026229E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39349C" w:rsidRPr="0026229E">
        <w:rPr>
          <w:rFonts w:eastAsia="TimesNewRoman,Bold" w:cs="Times New Roman"/>
          <w:b/>
          <w:bCs/>
          <w:lang w:eastAsia="pl-PL"/>
        </w:rPr>
        <w:t>C.1.18</w:t>
      </w:r>
      <w:r w:rsidRPr="0026229E">
        <w:rPr>
          <w:rFonts w:eastAsia="TimesNewRoman,Bold" w:cs="Times New Roman"/>
          <w:b/>
          <w:bCs/>
          <w:lang w:eastAsia="pl-PL"/>
        </w:rPr>
        <w:t xml:space="preserve">. </w:t>
      </w:r>
      <w:r w:rsidR="00950931" w:rsidRPr="0026229E">
        <w:rPr>
          <w:rFonts w:eastAsia="TimesNewRoman,Bold" w:cs="Times New Roman"/>
          <w:bCs/>
          <w:lang w:eastAsia="pl-PL"/>
        </w:rPr>
        <w:t>Należy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wpisać </w:t>
      </w:r>
      <w:r w:rsidRPr="0026229E">
        <w:rPr>
          <w:rFonts w:eastAsia="Times New Roman" w:cs="Times New Roman"/>
          <w:b/>
          <w:color w:val="000000" w:themeColor="text1"/>
          <w:lang w:eastAsia="pl-PL"/>
        </w:rPr>
        <w:t>Rodzaj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dochodu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Wnioskodawcy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niepodlegającego opodatkowaniu na podstawie przepisów o podatku dochodowym od osób fizycznych, wymienionego</w:t>
      </w:r>
      <w:r w:rsidRPr="0026229E">
        <w:rPr>
          <w:rFonts w:eastAsia="TimesNewRoman,Bold" w:cs="Times New Roman"/>
          <w:lang w:eastAsia="pl-PL"/>
        </w:rPr>
        <w:t xml:space="preserve"> w art.3 lit. c) ustawy oświadczeniach rodzinnych, wykazany w odpowiednim dokumencie. </w:t>
      </w:r>
    </w:p>
    <w:p w14:paraId="4186FEEC" w14:textId="77777777" w:rsidR="00C867D2" w:rsidRPr="0026229E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  <w:r w:rsidRPr="0026229E">
        <w:rPr>
          <w:rFonts w:eastAsia="TimesNewRoman,Bold" w:cs="Times New Roman"/>
          <w:lang w:eastAsia="pl-PL"/>
        </w:rPr>
        <w:t>Rodzaje dochodu zostały wymienione w katalogu dochodów stanowi</w:t>
      </w:r>
      <w:r w:rsidR="00950931" w:rsidRPr="0026229E">
        <w:rPr>
          <w:rFonts w:eastAsia="TimesNewRoman,Bold" w:cs="Times New Roman"/>
          <w:lang w:eastAsia="pl-PL"/>
        </w:rPr>
        <w:t>ącym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załącznik nr 1 do Instrukcji wypełniania wniosku</w:t>
      </w:r>
      <w:r w:rsidR="00950931"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(pole obowiązk</w:t>
      </w:r>
      <w:r w:rsidR="0039349C" w:rsidRPr="0026229E">
        <w:rPr>
          <w:rFonts w:eastAsia="TimesNewRoman,Bold" w:cs="Times New Roman"/>
          <w:bCs/>
          <w:lang w:eastAsia="pl-PL"/>
        </w:rPr>
        <w:t xml:space="preserve">owe jeżeli zaznaczono </w:t>
      </w:r>
      <w:r w:rsidR="001B1CB8" w:rsidRPr="0026229E">
        <w:rPr>
          <w:rFonts w:eastAsia="TimesNewRoman,Bold" w:cs="Times New Roman"/>
          <w:b/>
          <w:bCs/>
          <w:lang w:eastAsia="pl-PL"/>
        </w:rPr>
        <w:t>p</w:t>
      </w:r>
      <w:r w:rsidR="0039349C" w:rsidRPr="0026229E">
        <w:rPr>
          <w:rFonts w:eastAsia="TimesNewRoman,Bold" w:cs="Times New Roman"/>
          <w:b/>
          <w:bCs/>
          <w:lang w:eastAsia="pl-PL"/>
        </w:rPr>
        <w:t>ole C.1.16</w:t>
      </w:r>
      <w:r w:rsidR="00950931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.</w:t>
      </w:r>
      <w:r w:rsidR="00C10863" w:rsidRPr="00C10863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="00C10863" w:rsidRPr="00DA221C">
        <w:rPr>
          <w:rFonts w:eastAsia="Times New Roman" w:cs="Times New Roman"/>
          <w:bCs/>
          <w:color w:val="000000" w:themeColor="text1"/>
          <w:lang w:eastAsia="pl-PL"/>
        </w:rPr>
        <w:t>Wnioskodawca nieuzyskujący dochodów ze źródeł</w:t>
      </w:r>
      <w:r w:rsidR="00C10863">
        <w:rPr>
          <w:rFonts w:eastAsia="Times New Roman" w:cs="Times New Roman"/>
          <w:bCs/>
          <w:color w:val="000000" w:themeColor="text1"/>
          <w:lang w:eastAsia="pl-PL"/>
        </w:rPr>
        <w:t>,</w:t>
      </w:r>
      <w:r w:rsidR="00C10863" w:rsidRPr="00DA221C">
        <w:rPr>
          <w:rFonts w:eastAsia="Times New Roman" w:cs="Times New Roman"/>
          <w:bCs/>
          <w:color w:val="000000" w:themeColor="text1"/>
          <w:lang w:eastAsia="pl-PL"/>
        </w:rPr>
        <w:t xml:space="preserve"> o których mowa w Polach C.</w:t>
      </w:r>
      <w:r w:rsidR="00C10863" w:rsidRPr="00C10863">
        <w:rPr>
          <w:rFonts w:eastAsia="TimesNewRoman,Bold" w:cs="Times New Roman"/>
          <w:bCs/>
          <w:lang w:eastAsia="pl-PL"/>
        </w:rPr>
        <w:t xml:space="preserve"> 1.1, C.1.5, C.1.12, C.1.16</w:t>
      </w:r>
      <w:r w:rsidR="00C10863">
        <w:rPr>
          <w:rFonts w:eastAsia="TimesNewRoman,Bold" w:cs="Times New Roman"/>
          <w:bCs/>
          <w:lang w:eastAsia="pl-PL"/>
        </w:rPr>
        <w:t xml:space="preserve"> wpisuje w tym Polu „brak dochodu”.</w:t>
      </w:r>
    </w:p>
    <w:p w14:paraId="72EE734E" w14:textId="77777777" w:rsidR="00807641" w:rsidRPr="0026229E" w:rsidRDefault="00807641" w:rsidP="001259A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40CA73CB" w14:textId="436C9BC5" w:rsidR="00807641" w:rsidRPr="00A329C7" w:rsidRDefault="00807641" w:rsidP="00807641">
      <w:pPr>
        <w:rPr>
          <w:rFonts w:eastAsia="Times New Roman" w:cs="Times New Roman"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39349C" w:rsidRPr="0026229E">
        <w:rPr>
          <w:rFonts w:eastAsia="TimesNewRoman,Bold" w:cs="Times New Roman"/>
          <w:b/>
          <w:bCs/>
          <w:lang w:eastAsia="pl-PL"/>
        </w:rPr>
        <w:t xml:space="preserve">C.1.19 </w:t>
      </w:r>
      <w:r w:rsidR="00950931" w:rsidRPr="0026229E">
        <w:rPr>
          <w:rFonts w:eastAsia="TimesNewRoman,Bold" w:cs="Times New Roman"/>
          <w:bCs/>
          <w:lang w:eastAsia="pl-PL"/>
        </w:rPr>
        <w:t>N</w:t>
      </w:r>
      <w:r w:rsidRPr="0026229E">
        <w:rPr>
          <w:rFonts w:eastAsia="TimesNewRoman,Bold" w:cs="Times New Roman"/>
          <w:bCs/>
          <w:lang w:eastAsia="pl-PL"/>
        </w:rPr>
        <w:t xml:space="preserve">ależy </w:t>
      </w:r>
      <w:r w:rsidR="00950931" w:rsidRPr="0026229E">
        <w:rPr>
          <w:rFonts w:eastAsia="TimesNewRoman,Bold" w:cs="Times New Roman"/>
          <w:bCs/>
          <w:lang w:eastAsia="pl-PL"/>
        </w:rPr>
        <w:t>w</w:t>
      </w:r>
      <w:r w:rsidR="005D2214">
        <w:rPr>
          <w:rFonts w:eastAsia="TimesNewRoman,Bold" w:cs="Times New Roman"/>
          <w:bCs/>
          <w:lang w:eastAsia="pl-PL"/>
        </w:rPr>
        <w:t>pisać</w:t>
      </w:r>
      <w:r w:rsidR="00055186">
        <w:rPr>
          <w:rFonts w:eastAsia="TimesNewRoman,Bold" w:cs="Times New Roman"/>
          <w:bCs/>
          <w:lang w:eastAsia="pl-PL"/>
        </w:rPr>
        <w:t xml:space="preserve"> </w:t>
      </w:r>
      <w:r w:rsidRPr="0026229E">
        <w:rPr>
          <w:rFonts w:eastAsia="TimesNewRoman,Bold" w:cs="Times New Roman"/>
          <w:bCs/>
          <w:lang w:eastAsia="pl-PL"/>
        </w:rPr>
        <w:t>rok</w:t>
      </w:r>
      <w:r w:rsidR="00950931" w:rsidRPr="0026229E">
        <w:rPr>
          <w:rFonts w:eastAsia="TimesNewRoman,Bold" w:cs="Times New Roman"/>
          <w:bCs/>
          <w:lang w:eastAsia="pl-PL"/>
        </w:rPr>
        <w:t xml:space="preserve"> k</w:t>
      </w:r>
      <w:r w:rsidR="00C10863">
        <w:rPr>
          <w:rFonts w:eastAsia="TimesNewRoman,Bold" w:cs="Times New Roman"/>
          <w:bCs/>
          <w:lang w:eastAsia="pl-PL"/>
        </w:rPr>
        <w:t>alendarzowy poprzedzający rok złożenia wniosku o dofinansowanie</w:t>
      </w:r>
      <w:r w:rsidR="00950931" w:rsidRPr="0026229E">
        <w:rPr>
          <w:rFonts w:eastAsia="TimesNewRoman,Bold" w:cs="Times New Roman"/>
          <w:bCs/>
          <w:lang w:eastAsia="pl-PL"/>
        </w:rPr>
        <w:t xml:space="preserve"> (pole obowią</w:t>
      </w:r>
      <w:r w:rsidR="0039349C" w:rsidRPr="0026229E">
        <w:rPr>
          <w:rFonts w:eastAsia="TimesNewRoman,Bold" w:cs="Times New Roman"/>
          <w:bCs/>
          <w:lang w:eastAsia="pl-PL"/>
        </w:rPr>
        <w:t xml:space="preserve">zkowe jeżeli zaznaczono </w:t>
      </w:r>
      <w:r w:rsidR="001B1CB8" w:rsidRPr="0026229E">
        <w:rPr>
          <w:rFonts w:eastAsia="TimesNewRoman,Bold" w:cs="Times New Roman"/>
          <w:bCs/>
          <w:lang w:eastAsia="pl-PL"/>
        </w:rPr>
        <w:t>p</w:t>
      </w:r>
      <w:r w:rsidR="0039349C" w:rsidRPr="0026229E">
        <w:rPr>
          <w:rFonts w:eastAsia="TimesNewRoman,Bold" w:cs="Times New Roman"/>
          <w:bCs/>
          <w:lang w:eastAsia="pl-PL"/>
        </w:rPr>
        <w:t>ole C.1.16</w:t>
      </w:r>
      <w:r w:rsidR="00950931" w:rsidRPr="0026229E">
        <w:rPr>
          <w:rFonts w:eastAsia="TimesNewRoman,Bold" w:cs="Times New Roman"/>
          <w:bCs/>
          <w:lang w:eastAsia="pl-PL"/>
        </w:rPr>
        <w:t>)</w:t>
      </w:r>
      <w:r w:rsidR="00F50AD7">
        <w:rPr>
          <w:rFonts w:eastAsia="TimesNewRoman,Bold" w:cs="Times New Roman"/>
          <w:bCs/>
          <w:lang w:eastAsia="pl-PL"/>
        </w:rPr>
        <w:t>.</w:t>
      </w:r>
      <w:r w:rsidR="00C10863">
        <w:rPr>
          <w:rFonts w:eastAsia="TimesNewRoman,Bold" w:cs="Times New Roman"/>
          <w:bCs/>
          <w:lang w:eastAsia="pl-PL"/>
        </w:rPr>
        <w:t xml:space="preserve"> Analogicznie należy postąpić w przypadku nieuzyskiwania dochodów ze </w:t>
      </w:r>
      <w:r w:rsidR="00C10863" w:rsidRPr="00DA221C">
        <w:rPr>
          <w:rFonts w:eastAsia="Times New Roman" w:cs="Times New Roman"/>
          <w:bCs/>
          <w:color w:val="000000" w:themeColor="text1"/>
          <w:lang w:eastAsia="pl-PL"/>
        </w:rPr>
        <w:t>źródeł</w:t>
      </w:r>
      <w:r w:rsidR="00C10863">
        <w:rPr>
          <w:rFonts w:eastAsia="Times New Roman" w:cs="Times New Roman"/>
          <w:bCs/>
          <w:color w:val="000000" w:themeColor="text1"/>
          <w:lang w:eastAsia="pl-PL"/>
        </w:rPr>
        <w:t>,</w:t>
      </w:r>
      <w:r w:rsidR="00C10863" w:rsidRPr="00DA221C">
        <w:rPr>
          <w:rFonts w:eastAsia="Times New Roman" w:cs="Times New Roman"/>
          <w:bCs/>
          <w:color w:val="000000" w:themeColor="text1"/>
          <w:lang w:eastAsia="pl-PL"/>
        </w:rPr>
        <w:t xml:space="preserve"> o których mowa w Polach C.</w:t>
      </w:r>
      <w:r w:rsidR="00C10863" w:rsidRPr="00C10863">
        <w:rPr>
          <w:rFonts w:eastAsia="TimesNewRoman,Bold" w:cs="Times New Roman"/>
          <w:bCs/>
          <w:lang w:eastAsia="pl-PL"/>
        </w:rPr>
        <w:t xml:space="preserve"> 1.1, C.1.5, C.1.12, C.1.16</w:t>
      </w:r>
      <w:r w:rsidR="00C10863">
        <w:rPr>
          <w:rFonts w:eastAsia="TimesNewRoman,Bold" w:cs="Times New Roman"/>
          <w:bCs/>
          <w:lang w:eastAsia="pl-PL"/>
        </w:rPr>
        <w:t>.</w:t>
      </w:r>
    </w:p>
    <w:p w14:paraId="31C90159" w14:textId="77777777" w:rsidR="00C867D2" w:rsidRPr="00A329C7" w:rsidRDefault="00807641" w:rsidP="001259A3">
      <w:pPr>
        <w:autoSpaceDE w:val="0"/>
        <w:autoSpaceDN w:val="0"/>
        <w:adjustRightInd w:val="0"/>
        <w:spacing w:after="12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>Przy więcej niż jednym źródle dochodu, Wnioskodawca powinien za pomocą „+” dodać kolejne wiersze tabeli.</w:t>
      </w:r>
    </w:p>
    <w:p w14:paraId="07457B91" w14:textId="77777777" w:rsidR="00807641" w:rsidRPr="00A329C7" w:rsidRDefault="00807641" w:rsidP="00807641">
      <w:pPr>
        <w:jc w:val="both"/>
      </w:pPr>
      <w:r w:rsidRPr="00A329C7">
        <w:rPr>
          <w:rFonts w:cstheme="minorHAnsi"/>
          <w:bCs/>
          <w:color w:val="222222"/>
        </w:rPr>
        <w:lastRenderedPageBreak/>
        <w:t>Dokumentem potwierdzającym</w:t>
      </w:r>
      <w:r w:rsidRPr="00A329C7">
        <w:t xml:space="preserve"> wysokość dochodu jest np. decyzja, orzeczenie, zaświadczenie lub inny dokument potwierdzający dochód </w:t>
      </w:r>
      <w:r w:rsidR="00C867D2" w:rsidRPr="00A329C7">
        <w:t>W</w:t>
      </w:r>
      <w:r w:rsidRPr="00A329C7">
        <w:t xml:space="preserve">nioskodawcy osiągnięty w roku kalendarzowym poprzedzającym rok złożenia w wniosku o dofinansowanie, odpowiednio do wskazanego we wniosku rodzaju dochodu. </w:t>
      </w:r>
    </w:p>
    <w:p w14:paraId="0FA2210D" w14:textId="77777777" w:rsidR="00807641" w:rsidRPr="0026229E" w:rsidRDefault="00807641" w:rsidP="00807641">
      <w:pPr>
        <w:spacing w:after="0" w:line="276" w:lineRule="auto"/>
        <w:jc w:val="both"/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39349C" w:rsidRPr="0026229E">
        <w:rPr>
          <w:rFonts w:eastAsia="TimesNewRoman,Bold" w:cs="Times New Roman"/>
          <w:b/>
          <w:bCs/>
          <w:lang w:eastAsia="pl-PL"/>
        </w:rPr>
        <w:t>C.1.20</w:t>
      </w:r>
      <w:r w:rsidR="00950931"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Pole wyliczane automatycznie</w:t>
      </w:r>
      <w:r w:rsidR="00C86400" w:rsidRPr="0026229E">
        <w:rPr>
          <w:rFonts w:eastAsia="TimesNewRoman,Bold" w:cs="Times New Roman"/>
          <w:bCs/>
          <w:lang w:eastAsia="pl-PL"/>
        </w:rPr>
        <w:t xml:space="preserve"> jako suma </w:t>
      </w:r>
      <w:r w:rsidR="001B1CB8" w:rsidRPr="0026229E">
        <w:rPr>
          <w:rFonts w:eastAsia="TimesNewRoman,Bold" w:cs="Times New Roman"/>
          <w:b/>
          <w:bCs/>
          <w:lang w:eastAsia="pl-PL"/>
        </w:rPr>
        <w:t>p</w:t>
      </w:r>
      <w:r w:rsidR="00C86400" w:rsidRPr="0026229E">
        <w:rPr>
          <w:rFonts w:eastAsia="TimesNewRoman,Bold" w:cs="Times New Roman"/>
          <w:b/>
          <w:bCs/>
          <w:lang w:eastAsia="pl-PL"/>
        </w:rPr>
        <w:t xml:space="preserve">ól </w:t>
      </w:r>
      <w:r w:rsidR="0039349C" w:rsidRPr="0026229E">
        <w:rPr>
          <w:rFonts w:eastAsia="TimesNewRoman,Bold" w:cs="Times New Roman"/>
          <w:b/>
          <w:bCs/>
          <w:lang w:eastAsia="pl-PL"/>
        </w:rPr>
        <w:t>C.1.2, C.1.6, C.1.13, C.1.17</w:t>
      </w:r>
      <w:r w:rsidR="00C86400" w:rsidRPr="0026229E">
        <w:rPr>
          <w:rFonts w:eastAsia="TimesNewRoman,Bold" w:cs="Times New Roman"/>
          <w:b/>
          <w:bCs/>
          <w:lang w:eastAsia="pl-PL"/>
        </w:rPr>
        <w:t>.</w:t>
      </w:r>
      <w:r w:rsidRPr="0026229E">
        <w:t xml:space="preserve"> </w:t>
      </w:r>
    </w:p>
    <w:p w14:paraId="59DAAC1D" w14:textId="77777777" w:rsidR="00807641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26229E">
        <w:rPr>
          <w:rFonts w:eastAsia="TimesNewRoman,Bold" w:cs="Times New Roman"/>
          <w:bCs/>
          <w:lang w:eastAsia="pl-PL"/>
        </w:rPr>
        <w:t>W przypadku, gdy Wnioskodawca uzyskuje dochody z różnych źródeł należy wypełnić odpowiednie pola we wniosku.</w:t>
      </w:r>
    </w:p>
    <w:p w14:paraId="3509BDCF" w14:textId="77777777" w:rsidR="00406798" w:rsidRDefault="003C795C" w:rsidP="00807641">
      <w:pPr>
        <w:autoSpaceDE w:val="0"/>
        <w:autoSpaceDN w:val="0"/>
        <w:adjustRightInd w:val="0"/>
        <w:spacing w:after="0" w:line="276" w:lineRule="auto"/>
        <w:jc w:val="both"/>
      </w:pPr>
      <w:r w:rsidRPr="003D7D95">
        <w:rPr>
          <w:rFonts w:eastAsia="TimesNewRoman,Bold" w:cs="Times New Roman"/>
          <w:b/>
          <w:bCs/>
          <w:lang w:eastAsia="pl-PL"/>
        </w:rPr>
        <w:t>Uwaga!</w:t>
      </w:r>
      <w:r>
        <w:rPr>
          <w:rFonts w:eastAsia="TimesNewRoman,Bold" w:cs="Times New Roman"/>
          <w:bCs/>
          <w:lang w:eastAsia="pl-PL"/>
        </w:rPr>
        <w:t xml:space="preserve"> </w:t>
      </w:r>
      <w:r w:rsidRPr="00837DC9">
        <w:t xml:space="preserve">Jeśli </w:t>
      </w:r>
      <w:r>
        <w:t>wyliczony w Polu C.1.20 dochód Wnioskodawcy</w:t>
      </w:r>
      <w:r w:rsidRPr="00837DC9">
        <w:t xml:space="preserve"> przekracza </w:t>
      </w:r>
      <w:r>
        <w:t>100 000 zł,</w:t>
      </w:r>
      <w:r w:rsidR="00F64EA4">
        <w:t xml:space="preserve"> Wnioskodawca nie jest uprawniony do uzyskania dofinansowania w ramach Programu.</w:t>
      </w:r>
      <w:r w:rsidRPr="00837DC9">
        <w:t xml:space="preserve"> </w:t>
      </w:r>
    </w:p>
    <w:p w14:paraId="51C38FE8" w14:textId="77777777" w:rsidR="007C74F6" w:rsidRDefault="007C74F6" w:rsidP="00807641">
      <w:pPr>
        <w:autoSpaceDE w:val="0"/>
        <w:autoSpaceDN w:val="0"/>
        <w:adjustRightInd w:val="0"/>
        <w:spacing w:after="0" w:line="276" w:lineRule="auto"/>
        <w:jc w:val="both"/>
      </w:pPr>
    </w:p>
    <w:p w14:paraId="56748BB9" w14:textId="77777777" w:rsidR="007C74F6" w:rsidRPr="00807641" w:rsidRDefault="007C74F6" w:rsidP="007C74F6">
      <w:pPr>
        <w:spacing w:after="0" w:line="276" w:lineRule="auto"/>
        <w:jc w:val="both"/>
        <w:rPr>
          <w:b/>
        </w:rPr>
      </w:pPr>
      <w:r w:rsidRPr="00807641">
        <w:rPr>
          <w:b/>
        </w:rPr>
        <w:t xml:space="preserve">C.2 </w:t>
      </w:r>
      <w:r>
        <w:rPr>
          <w:b/>
        </w:rPr>
        <w:t>D</w:t>
      </w:r>
      <w:r w:rsidRPr="00807641">
        <w:rPr>
          <w:b/>
        </w:rPr>
        <w:t>otyczy Beneficjentów uprawnionych do podwyższonego poziomu dofinansowania, w rozumieniu definicji programu priorytetowego Czyste Powietrze Część 2.</w:t>
      </w:r>
    </w:p>
    <w:p w14:paraId="50212D3F" w14:textId="77777777" w:rsidR="007C74F6" w:rsidRPr="00807641" w:rsidRDefault="007C74F6" w:rsidP="007C74F6">
      <w:pPr>
        <w:tabs>
          <w:tab w:val="left" w:pos="426"/>
        </w:tabs>
        <w:spacing w:after="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23D19917" w14:textId="115BA031" w:rsidR="007C74F6" w:rsidRPr="00807641" w:rsidRDefault="007C74F6" w:rsidP="007C74F6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807641">
        <w:rPr>
          <w:rFonts w:eastAsia="TimesNewRoman,Bold" w:cs="Times New Roman"/>
          <w:b/>
          <w:bCs/>
          <w:lang w:eastAsia="pl-PL"/>
        </w:rPr>
        <w:t>Każdy Wnioskodawca</w:t>
      </w:r>
      <w:r w:rsidRPr="00807641">
        <w:rPr>
          <w:rFonts w:eastAsia="TimesNewRoman,Bold" w:cs="Times New Roman"/>
          <w:bCs/>
          <w:lang w:eastAsia="pl-PL"/>
        </w:rPr>
        <w:t xml:space="preserve"> ubiegający się o podwyższony poziom dofinansowania </w:t>
      </w:r>
      <w:r w:rsidRPr="00807641">
        <w:rPr>
          <w:rFonts w:eastAsia="TimesNewRoman,Bold" w:cs="Times New Roman"/>
          <w:b/>
          <w:bCs/>
          <w:lang w:eastAsia="pl-PL"/>
        </w:rPr>
        <w:t>zobowiązany jest do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 w:rsidRPr="00807641">
        <w:rPr>
          <w:rFonts w:eastAsia="TimesNewRoman,Bold" w:cs="Times New Roman"/>
          <w:b/>
          <w:bCs/>
          <w:lang w:eastAsia="pl-PL"/>
        </w:rPr>
        <w:t>dołączenia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 w:rsidRPr="001259A3">
        <w:rPr>
          <w:rFonts w:eastAsia="TimesNewRoman,Bold" w:cs="Times New Roman"/>
          <w:b/>
          <w:bCs/>
          <w:lang w:eastAsia="pl-PL"/>
        </w:rPr>
        <w:t>do wniosku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 w:rsidRPr="00807641">
        <w:rPr>
          <w:rFonts w:cstheme="minorHAnsi"/>
          <w:b/>
        </w:rPr>
        <w:t>zaświadczenia</w:t>
      </w:r>
      <w:r w:rsidRPr="00807641">
        <w:rPr>
          <w:rFonts w:cstheme="minorHAnsi"/>
        </w:rPr>
        <w:t xml:space="preserve">, </w:t>
      </w:r>
      <w:r w:rsidR="00ED2918" w:rsidRPr="00475379">
        <w:rPr>
          <w:rFonts w:cstheme="minorHAnsi"/>
          <w:b/>
        </w:rPr>
        <w:t>wydanego</w:t>
      </w:r>
      <w:r w:rsidR="00274A1D" w:rsidRPr="00475379">
        <w:rPr>
          <w:rFonts w:cstheme="minorHAnsi"/>
          <w:b/>
        </w:rPr>
        <w:t xml:space="preserve"> </w:t>
      </w:r>
      <w:r w:rsidR="00ED2918" w:rsidRPr="003D2C6F">
        <w:rPr>
          <w:rFonts w:cstheme="minorHAnsi"/>
        </w:rPr>
        <w:t>przez właściwy organ</w:t>
      </w:r>
      <w:r w:rsidR="00ED2918">
        <w:rPr>
          <w:rFonts w:cstheme="minorHAnsi"/>
        </w:rPr>
        <w:t xml:space="preserve">, </w:t>
      </w:r>
      <w:r w:rsidRPr="00807641">
        <w:rPr>
          <w:rFonts w:cstheme="minorHAnsi"/>
        </w:rPr>
        <w:t xml:space="preserve">wskazującego </w:t>
      </w:r>
      <w:r>
        <w:rPr>
          <w:rFonts w:cstheme="minorHAnsi"/>
        </w:rPr>
        <w:t xml:space="preserve">przeciętny </w:t>
      </w:r>
      <w:r w:rsidRPr="00807641">
        <w:rPr>
          <w:rFonts w:cstheme="minorHAnsi"/>
        </w:rPr>
        <w:t>miesięczny dochód na jednego członka gospodarstwa domowego Wnioskodawcy</w:t>
      </w:r>
      <w:r w:rsidR="00ED2918">
        <w:rPr>
          <w:rFonts w:cstheme="minorHAnsi"/>
        </w:rPr>
        <w:t>,</w:t>
      </w:r>
      <w:r w:rsidR="00ED2918" w:rsidRPr="00ED2918">
        <w:rPr>
          <w:rFonts w:cstheme="minorHAnsi"/>
        </w:rPr>
        <w:t xml:space="preserve"> </w:t>
      </w:r>
      <w:r w:rsidR="007856FB">
        <w:rPr>
          <w:rFonts w:cstheme="minorHAnsi"/>
        </w:rPr>
        <w:t>oraz</w:t>
      </w:r>
      <w:r w:rsidR="00ED2918">
        <w:rPr>
          <w:rFonts w:cstheme="minorHAnsi"/>
        </w:rPr>
        <w:t xml:space="preserve"> rodzaj tego gospodarstwa (jednoosobowe albo wieloosobowe)</w:t>
      </w:r>
      <w:r w:rsidRPr="00807641">
        <w:rPr>
          <w:rFonts w:cstheme="minorHAnsi"/>
        </w:rPr>
        <w:t xml:space="preserve"> . </w:t>
      </w:r>
      <w:r w:rsidR="00ED2918">
        <w:rPr>
          <w:rFonts w:cstheme="minorHAnsi"/>
        </w:rPr>
        <w:t xml:space="preserve"> </w:t>
      </w:r>
    </w:p>
    <w:p w14:paraId="3AEABA9B" w14:textId="77777777" w:rsidR="007C74F6" w:rsidRPr="00807641" w:rsidRDefault="007C74F6" w:rsidP="007C74F6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5A05AF70" w14:textId="77777777" w:rsidR="007C74F6" w:rsidRDefault="007C74F6" w:rsidP="007C74F6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807641">
        <w:rPr>
          <w:rFonts w:cstheme="minorHAnsi"/>
        </w:rPr>
        <w:t xml:space="preserve">Dochód ustalany jest </w:t>
      </w:r>
      <w:r>
        <w:rPr>
          <w:rFonts w:cstheme="minorHAnsi"/>
        </w:rPr>
        <w:t>z:</w:t>
      </w:r>
    </w:p>
    <w:p w14:paraId="27284171" w14:textId="031D3027" w:rsidR="007C74F6" w:rsidRPr="00280F49" w:rsidRDefault="007C74F6" w:rsidP="007C74F6">
      <w:pPr>
        <w:pStyle w:val="Akapitzlist"/>
        <w:numPr>
          <w:ilvl w:val="0"/>
          <w:numId w:val="180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0D2E0D">
        <w:rPr>
          <w:rFonts w:cstheme="minorHAnsi"/>
        </w:rPr>
        <w:t xml:space="preserve">przedostatniego roku kalendarzowego poprzedzającego rok złożenia żądania </w:t>
      </w:r>
      <w:r w:rsidRPr="00180430">
        <w:rPr>
          <w:rFonts w:cstheme="minorHAnsi"/>
        </w:rPr>
        <w:t>wydania zaświadczenia</w:t>
      </w:r>
      <w:r w:rsidRPr="00280F49">
        <w:rPr>
          <w:rFonts w:cstheme="minorHAnsi"/>
        </w:rPr>
        <w:t>, w przypadku żądania złożonego w okresie od 1 stycznia do dnia 31 lipca danego roku lub</w:t>
      </w:r>
    </w:p>
    <w:p w14:paraId="4E635927" w14:textId="77777777" w:rsidR="007C74F6" w:rsidRDefault="007C74F6" w:rsidP="007C74F6">
      <w:pPr>
        <w:pStyle w:val="Akapitzlist"/>
        <w:numPr>
          <w:ilvl w:val="0"/>
          <w:numId w:val="180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ostatniego roku kalendarzowego poprzedzającego rok złożenia żądania wydania zaświadczenia, w przypadku żądania złożonego w okresie od dnia 1 sierpnia do dnia 31 grudnia danego roku</w:t>
      </w:r>
      <w:r w:rsidRPr="00807641">
        <w:rPr>
          <w:rFonts w:cstheme="minorHAnsi"/>
        </w:rPr>
        <w:t xml:space="preserve">. </w:t>
      </w:r>
    </w:p>
    <w:p w14:paraId="5460037C" w14:textId="77777777" w:rsidR="007C74F6" w:rsidRPr="00807641" w:rsidRDefault="007C74F6" w:rsidP="007C74F6">
      <w:pPr>
        <w:pStyle w:val="Akapitzlist"/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14:paraId="7F4461FD" w14:textId="77B2A8E2" w:rsidR="007C74F6" w:rsidRPr="00E757B9" w:rsidRDefault="007C74F6" w:rsidP="007C74F6">
      <w:pPr>
        <w:spacing w:after="0" w:line="240" w:lineRule="auto"/>
        <w:jc w:val="both"/>
        <w:rPr>
          <w:rFonts w:cstheme="minorHAnsi"/>
          <w:color w:val="FF0000"/>
        </w:rPr>
      </w:pPr>
      <w:r w:rsidRPr="00E757B9">
        <w:rPr>
          <w:rFonts w:cstheme="minorHAnsi"/>
        </w:rPr>
        <w:t>Przeciętny miesięczny dochód na jednego członka gospodarstwa domowego Wnioskodawcy wskazany w zaświadczeniu wydanym zgodnie z art. 411 ust. 10g ustawy – Prawo ochrony środowiska, nie może przekraczać kwoty</w:t>
      </w:r>
      <w:r w:rsidR="00E757B9" w:rsidRPr="00E757B9">
        <w:rPr>
          <w:rFonts w:cstheme="minorHAnsi"/>
        </w:rPr>
        <w:t xml:space="preserve"> </w:t>
      </w:r>
      <w:r w:rsidR="00E757B9" w:rsidRPr="00E757B9">
        <w:rPr>
          <w:rFonts w:cstheme="minorHAnsi"/>
          <w:color w:val="FF0000"/>
        </w:rPr>
        <w:t xml:space="preserve">wskazanej w Części 2 ust. 8 aktualnie obowiązującego </w:t>
      </w:r>
      <w:r w:rsidR="00D411B1" w:rsidRPr="00E757B9">
        <w:rPr>
          <w:color w:val="FF0000"/>
        </w:rPr>
        <w:t>Programu.</w:t>
      </w:r>
    </w:p>
    <w:p w14:paraId="7D70198C" w14:textId="7D88D583" w:rsidR="007C74F6" w:rsidRPr="00815BF0" w:rsidRDefault="007C74F6" w:rsidP="007C74F6">
      <w:pPr>
        <w:spacing w:after="0" w:line="240" w:lineRule="auto"/>
        <w:jc w:val="both"/>
        <w:rPr>
          <w:rFonts w:cstheme="minorHAnsi"/>
          <w:b/>
        </w:rPr>
      </w:pPr>
      <w:r w:rsidRPr="00E37795">
        <w:rPr>
          <w:rFonts w:cstheme="minorHAnsi"/>
        </w:rPr>
        <w:t>Zaświadczenie nie może być wydane z datą wcześniejszą niż 3 miesiące od daty złożenia wniosku</w:t>
      </w:r>
      <w:r w:rsidR="00B516A8">
        <w:rPr>
          <w:rFonts w:cstheme="minorHAnsi"/>
        </w:rPr>
        <w:t xml:space="preserve"> o dofinansowanie</w:t>
      </w:r>
      <w:r w:rsidRPr="00E37795">
        <w:rPr>
          <w:rFonts w:cstheme="minorHAnsi"/>
        </w:rPr>
        <w:t>.</w:t>
      </w:r>
      <w:r w:rsidRPr="00E37795">
        <w:rPr>
          <w:rFonts w:cstheme="minorHAnsi"/>
          <w:b/>
        </w:rPr>
        <w:t xml:space="preserve"> </w:t>
      </w:r>
      <w:r w:rsidR="00274A1D" w:rsidRPr="00815BF0">
        <w:rPr>
          <w:rFonts w:cstheme="minorHAnsi"/>
          <w:b/>
        </w:rPr>
        <w:t>Zaświadczenie powinno być wydane najpóźniej w dniu złożenia wniosku o dofinansowanie.</w:t>
      </w:r>
    </w:p>
    <w:p w14:paraId="50910CC4" w14:textId="77777777" w:rsidR="007C74F6" w:rsidRPr="00E37795" w:rsidRDefault="007C74F6" w:rsidP="007C74F6">
      <w:pPr>
        <w:spacing w:after="0" w:line="240" w:lineRule="auto"/>
        <w:jc w:val="both"/>
        <w:rPr>
          <w:rFonts w:cstheme="minorHAnsi"/>
          <w:b/>
        </w:rPr>
      </w:pPr>
    </w:p>
    <w:p w14:paraId="67A38D3F" w14:textId="6FCF93D9" w:rsidR="007C74F6" w:rsidRPr="00A329C7" w:rsidRDefault="007C74F6" w:rsidP="007C74F6">
      <w:pPr>
        <w:keepNext/>
        <w:keepLines/>
        <w:jc w:val="both"/>
        <w:rPr>
          <w:rFonts w:eastAsia="TimesNewRoman,Bold" w:cs="Times New Roman"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C.2.1 </w:t>
      </w:r>
      <w:r w:rsidRPr="0026229E">
        <w:t>Należy zaznaczyć w celu potwierdzenia zgodności z warunkami Programu</w:t>
      </w:r>
      <w:r w:rsidR="007C758D">
        <w:t xml:space="preserve"> w zakresie uprawnienia do podwyższonego poziomu dofinansowania</w:t>
      </w:r>
      <w:r w:rsidRPr="0026229E">
        <w:t xml:space="preserve"> (pole obowiązkowe jeżeli we wniosku wybrano</w:t>
      </w:r>
      <w:r w:rsidR="00DB7C6B">
        <w:t xml:space="preserve"> </w:t>
      </w:r>
      <w:r w:rsidR="00440074" w:rsidRPr="00440074">
        <w:t xml:space="preserve">Pole A.1.16). </w:t>
      </w:r>
      <w:r w:rsidRPr="0026229E">
        <w:rPr>
          <w:rFonts w:eastAsia="TimesNewRoman,Bold" w:cs="Times New Roman"/>
          <w:bCs/>
          <w:lang w:eastAsia="pl-PL"/>
        </w:rPr>
        <w:t xml:space="preserve"> </w:t>
      </w:r>
      <w:r w:rsidRPr="0026229E">
        <w:rPr>
          <w:rFonts w:cstheme="minorHAnsi"/>
        </w:rPr>
        <w:t>Należy zaznaczyć również</w:t>
      </w:r>
      <w:r w:rsidRPr="0026229E">
        <w:rPr>
          <w:rFonts w:cstheme="minorHAnsi"/>
          <w:b/>
        </w:rPr>
        <w:t xml:space="preserve"> Pole F.2 w Części F</w:t>
      </w:r>
      <w:r w:rsidR="007C758D">
        <w:rPr>
          <w:rFonts w:cstheme="minorHAnsi"/>
          <w:b/>
        </w:rPr>
        <w:t xml:space="preserve"> Wymagane załączniki dołączone do</w:t>
      </w:r>
      <w:r w:rsidRPr="0026229E">
        <w:rPr>
          <w:rFonts w:cstheme="minorHAnsi"/>
          <w:b/>
        </w:rPr>
        <w:t xml:space="preserve"> Wniosku</w:t>
      </w:r>
      <w:r w:rsidR="007C758D">
        <w:rPr>
          <w:rFonts w:cstheme="minorHAnsi"/>
          <w:b/>
        </w:rPr>
        <w:t xml:space="preserve"> oraz obowiązkowo dołączyć </w:t>
      </w:r>
      <w:r w:rsidR="007856FB">
        <w:rPr>
          <w:rFonts w:cstheme="minorHAnsi"/>
          <w:b/>
        </w:rPr>
        <w:t xml:space="preserve">wyżej wspomniane </w:t>
      </w:r>
      <w:r w:rsidR="007C758D">
        <w:rPr>
          <w:rFonts w:cstheme="minorHAnsi"/>
          <w:b/>
        </w:rPr>
        <w:t>zaświadczenie o przeciętnym dochodzie</w:t>
      </w:r>
      <w:r w:rsidR="00BB41C4" w:rsidRPr="00BB41C4">
        <w:t xml:space="preserve"> </w:t>
      </w:r>
      <w:r w:rsidR="00BB41C4" w:rsidRPr="00BB41C4">
        <w:rPr>
          <w:rFonts w:cstheme="minorHAnsi"/>
          <w:b/>
        </w:rPr>
        <w:t>na jednego członka gospodarstwa domowego</w:t>
      </w:r>
      <w:r w:rsidR="00BB41C4">
        <w:rPr>
          <w:rFonts w:cstheme="minorHAnsi"/>
          <w:b/>
        </w:rPr>
        <w:t xml:space="preserve"> Wnioskodawcy</w:t>
      </w:r>
      <w:r w:rsidRPr="0026229E">
        <w:rPr>
          <w:rFonts w:cstheme="minorHAnsi"/>
          <w:b/>
        </w:rPr>
        <w:t>.</w:t>
      </w:r>
    </w:p>
    <w:p w14:paraId="086EA61F" w14:textId="57661F0D" w:rsidR="007C74F6" w:rsidRPr="00E37795" w:rsidRDefault="007C74F6" w:rsidP="007C74F6">
      <w:pPr>
        <w:spacing w:after="120" w:line="240" w:lineRule="auto"/>
        <w:jc w:val="both"/>
      </w:pPr>
      <w:r w:rsidRPr="0026229E">
        <w:rPr>
          <w:rFonts w:eastAsia="TimesNewRoman,Bold" w:cs="Times New Roman"/>
          <w:b/>
          <w:bCs/>
          <w:lang w:eastAsia="pl-PL"/>
        </w:rPr>
        <w:t xml:space="preserve">Pole C.2.2 </w:t>
      </w:r>
      <w:r w:rsidRPr="0026229E">
        <w:t xml:space="preserve">Należy zaznaczyć w celu potwierdzenia zgodności z warunkami Programu (pole obowiązkowe jeżeli we wniosku wybrano </w:t>
      </w:r>
      <w:r w:rsidR="00440074" w:rsidRPr="00440074">
        <w:t xml:space="preserve">Pole A.1.16). </w:t>
      </w:r>
      <w:r w:rsidR="007856FB" w:rsidRPr="00EA2EC1">
        <w:t xml:space="preserve">Pole zaznacza również Wnioskodawca, który nie prowadzi pozarolniczej działalność gospodarczej. </w:t>
      </w:r>
    </w:p>
    <w:p w14:paraId="17E7ACE2" w14:textId="484BC86E" w:rsidR="007C74F6" w:rsidRPr="00EA2EC1" w:rsidRDefault="007C74F6" w:rsidP="007C74F6">
      <w:pPr>
        <w:spacing w:after="12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EA2EC1">
        <w:rPr>
          <w:rFonts w:eastAsia="TimesNewRoman,Bold" w:cs="Times New Roman"/>
          <w:bCs/>
          <w:lang w:eastAsia="pl-PL"/>
        </w:rPr>
        <w:t>Poprzez zaznaczenie tego pola Wnioskodawca oświadcza, że</w:t>
      </w:r>
      <w:r w:rsidR="007D6808" w:rsidRPr="007D6808">
        <w:rPr>
          <w:rFonts w:eastAsia="TimesNewRoman,Bold" w:cs="Times New Roman"/>
          <w:bCs/>
          <w:lang w:eastAsia="pl-PL"/>
        </w:rPr>
        <w:t xml:space="preserve"> </w:t>
      </w:r>
      <w:r w:rsidR="007D6808">
        <w:rPr>
          <w:rFonts w:eastAsia="TimesNewRoman,Bold" w:cs="Times New Roman"/>
          <w:bCs/>
          <w:lang w:eastAsia="pl-PL"/>
        </w:rPr>
        <w:t xml:space="preserve">nie prowadzi pozarolniczej działalności gospodarczej </w:t>
      </w:r>
      <w:r w:rsidR="00440074">
        <w:rPr>
          <w:rFonts w:eastAsia="TimesNewRoman,Bold" w:cs="Times New Roman"/>
          <w:bCs/>
          <w:lang w:eastAsia="pl-PL"/>
        </w:rPr>
        <w:t>albo</w:t>
      </w:r>
      <w:r w:rsidR="007D6808">
        <w:rPr>
          <w:rFonts w:eastAsia="TimesNewRoman,Bold" w:cs="Times New Roman"/>
          <w:bCs/>
          <w:lang w:eastAsia="pl-PL"/>
        </w:rPr>
        <w:t xml:space="preserve"> prowadzi i</w:t>
      </w:r>
      <w:r>
        <w:rPr>
          <w:rFonts w:eastAsia="TimesNewRoman,Bold" w:cs="Times New Roman"/>
          <w:bCs/>
          <w:lang w:eastAsia="pl-PL"/>
        </w:rPr>
        <w:t xml:space="preserve"> jego</w:t>
      </w:r>
      <w:r w:rsidRPr="00EA2EC1">
        <w:t xml:space="preserve"> </w:t>
      </w:r>
      <w:r>
        <w:t>roczny przychód z tytułu prowadzenia pozarolniczej działalności gospodarczej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 w:rsidRPr="001259A3">
        <w:rPr>
          <w:rFonts w:eastAsia="TimesNewRoman,Bold" w:cs="Times New Roman"/>
          <w:bCs/>
          <w:lang w:eastAsia="pl-PL"/>
        </w:rPr>
        <w:t>za</w:t>
      </w:r>
      <w:r w:rsidRPr="00EA2EC1">
        <w:rPr>
          <w:rFonts w:eastAsia="TimesNewRoman,Bold" w:cs="Times New Roman"/>
          <w:bCs/>
          <w:lang w:eastAsia="pl-PL"/>
        </w:rPr>
        <w:t xml:space="preserve"> rok kalendarzowy</w:t>
      </w:r>
      <w:r w:rsidRPr="001259A3">
        <w:rPr>
          <w:rFonts w:eastAsia="TimesNewRoman,Bold" w:cs="Times New Roman"/>
          <w:bCs/>
          <w:lang w:eastAsia="pl-PL"/>
        </w:rPr>
        <w:t>, za który ustalony został</w:t>
      </w:r>
      <w:r w:rsidRPr="00EA2EC1">
        <w:rPr>
          <w:rFonts w:eastAsia="TimesNewRoman,Bold" w:cs="Times New Roman"/>
          <w:bCs/>
          <w:lang w:eastAsia="pl-PL"/>
        </w:rPr>
        <w:t xml:space="preserve">  </w:t>
      </w:r>
      <w:r w:rsidRPr="001259A3">
        <w:rPr>
          <w:rFonts w:eastAsia="TimesNewRoman,Bold" w:cs="Times New Roman"/>
          <w:bCs/>
          <w:lang w:eastAsia="pl-PL"/>
        </w:rPr>
        <w:t xml:space="preserve">przeciętny miesięczny dochód wskazany w </w:t>
      </w:r>
      <w:r w:rsidRPr="00EA2EC1">
        <w:rPr>
          <w:rFonts w:eastAsia="TimesNewRoman,Bold" w:cs="Times New Roman"/>
          <w:bCs/>
          <w:lang w:eastAsia="pl-PL"/>
        </w:rPr>
        <w:t xml:space="preserve">zaświadczeniu, o którym mowa w </w:t>
      </w:r>
      <w:r w:rsidR="007D6808" w:rsidRPr="00D74D69">
        <w:rPr>
          <w:rFonts w:eastAsia="TimesNewRoman,Bold" w:cs="Times New Roman"/>
          <w:b/>
          <w:bCs/>
          <w:lang w:eastAsia="pl-PL"/>
        </w:rPr>
        <w:t>P</w:t>
      </w:r>
      <w:r w:rsidRPr="00D74D69">
        <w:rPr>
          <w:rFonts w:eastAsia="TimesNewRoman,Bold" w:cs="Times New Roman"/>
          <w:b/>
          <w:bCs/>
          <w:lang w:eastAsia="pl-PL"/>
        </w:rPr>
        <w:t>olu C.2.1</w:t>
      </w:r>
      <w:r w:rsidRPr="00EA2EC1">
        <w:rPr>
          <w:rFonts w:eastAsia="TimesNewRoman,Bold" w:cs="Times New Roman"/>
          <w:bCs/>
          <w:lang w:eastAsia="pl-PL"/>
        </w:rPr>
        <w:t xml:space="preserve"> nie  przekr</w:t>
      </w:r>
      <w:r w:rsidRPr="001259A3">
        <w:rPr>
          <w:rFonts w:eastAsia="TimesNewRoman,Bold" w:cs="Times New Roman"/>
          <w:bCs/>
          <w:lang w:eastAsia="pl-PL"/>
        </w:rPr>
        <w:t>o</w:t>
      </w:r>
      <w:r w:rsidRPr="00EA2EC1">
        <w:rPr>
          <w:rFonts w:eastAsia="TimesNewRoman,Bold" w:cs="Times New Roman"/>
          <w:bCs/>
          <w:lang w:eastAsia="pl-PL"/>
        </w:rPr>
        <w:t>cz</w:t>
      </w:r>
      <w:r w:rsidRPr="001259A3">
        <w:rPr>
          <w:rFonts w:eastAsia="TimesNewRoman,Bold" w:cs="Times New Roman"/>
          <w:bCs/>
          <w:lang w:eastAsia="pl-PL"/>
        </w:rPr>
        <w:t>ył</w:t>
      </w:r>
      <w:r w:rsidRPr="00EA2EC1">
        <w:rPr>
          <w:rFonts w:eastAsia="TimesNewRoman,Bold" w:cs="Times New Roman"/>
          <w:bCs/>
          <w:lang w:eastAsia="pl-PL"/>
        </w:rPr>
        <w:t xml:space="preserve"> trzydziestokrotnoś</w:t>
      </w:r>
      <w:r w:rsidRPr="001259A3">
        <w:rPr>
          <w:rFonts w:eastAsia="TimesNewRoman,Bold" w:cs="Times New Roman"/>
          <w:bCs/>
          <w:lang w:eastAsia="pl-PL"/>
        </w:rPr>
        <w:t>ci</w:t>
      </w:r>
      <w:r w:rsidRPr="00EA2EC1">
        <w:rPr>
          <w:rFonts w:eastAsia="TimesNewRoman,Bold" w:cs="Times New Roman"/>
          <w:bCs/>
          <w:lang w:eastAsia="pl-PL"/>
        </w:rPr>
        <w:t xml:space="preserve"> kwoty minimalnego wynagrodzenia za pracę określonego w rozporządzeniu Rady Ministrów obowiązującym w grudniu roku</w:t>
      </w:r>
      <w:r w:rsidRPr="001259A3">
        <w:rPr>
          <w:rFonts w:eastAsia="TimesNewRoman,Bold" w:cs="Times New Roman"/>
          <w:bCs/>
          <w:lang w:eastAsia="pl-PL"/>
        </w:rPr>
        <w:t xml:space="preserve"> poprzedzającego rok złożenia wniosku o dofinansowanie</w:t>
      </w:r>
      <w:r w:rsidRPr="00EA2EC1">
        <w:rPr>
          <w:rFonts w:eastAsia="TimesNewRoman,Bold" w:cs="Times New Roman"/>
          <w:bCs/>
          <w:lang w:eastAsia="pl-PL"/>
        </w:rPr>
        <w:t>.</w:t>
      </w:r>
      <w:r w:rsidRPr="00EA2EC1">
        <w:t xml:space="preserve"> </w:t>
      </w:r>
    </w:p>
    <w:p w14:paraId="0B8DAAEE" w14:textId="4E375BF2" w:rsidR="004146FD" w:rsidRDefault="007C74F6" w:rsidP="007C74F6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 w:rsidRPr="00EA2EC1">
        <w:rPr>
          <w:rFonts w:eastAsia="TimesNewRoman,Bold" w:cs="Times New Roman"/>
          <w:b/>
          <w:bCs/>
          <w:u w:val="single"/>
          <w:lang w:eastAsia="pl-PL"/>
        </w:rPr>
        <w:lastRenderedPageBreak/>
        <w:t>Przykład</w:t>
      </w:r>
      <w:r w:rsidRPr="00EA2EC1">
        <w:rPr>
          <w:rFonts w:eastAsia="TimesNewRoman,Bold" w:cs="Times New Roman"/>
          <w:b/>
          <w:bCs/>
          <w:lang w:eastAsia="pl-PL"/>
        </w:rPr>
        <w:t>: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 w:rsidR="004146FD">
        <w:rPr>
          <w:rFonts w:eastAsia="TimesNewRoman,Bold" w:cs="Times New Roman"/>
          <w:bCs/>
          <w:lang w:eastAsia="pl-PL"/>
        </w:rPr>
        <w:t>R</w:t>
      </w:r>
      <w:r w:rsidR="007856FB">
        <w:rPr>
          <w:rFonts w:eastAsia="TimesNewRoman,Bold" w:cs="Times New Roman"/>
          <w:bCs/>
          <w:lang w:eastAsia="pl-PL"/>
        </w:rPr>
        <w:t xml:space="preserve">oczny przychód </w:t>
      </w:r>
      <w:r w:rsidR="008A2C51">
        <w:rPr>
          <w:rFonts w:eastAsia="TimesNewRoman,Bold" w:cs="Times New Roman"/>
          <w:bCs/>
          <w:lang w:eastAsia="pl-PL"/>
        </w:rPr>
        <w:t xml:space="preserve">Wnioskodawcy </w:t>
      </w:r>
      <w:r w:rsidR="007856FB">
        <w:rPr>
          <w:rFonts w:eastAsia="TimesNewRoman,Bold" w:cs="Times New Roman"/>
          <w:bCs/>
          <w:lang w:eastAsia="pl-PL"/>
        </w:rPr>
        <w:t xml:space="preserve">z prowadzenia działalności pozarolniczej </w:t>
      </w:r>
      <w:r w:rsidR="00440074" w:rsidRPr="00440074">
        <w:rPr>
          <w:rFonts w:eastAsia="TimesNewRoman,Bold" w:cs="Times New Roman"/>
          <w:bCs/>
          <w:lang w:eastAsia="pl-PL"/>
        </w:rPr>
        <w:t xml:space="preserve">za rok  wskazany w zaświadczeniu </w:t>
      </w:r>
      <w:r w:rsidR="007856FB">
        <w:rPr>
          <w:rFonts w:eastAsia="TimesNewRoman,Bold" w:cs="Times New Roman"/>
          <w:bCs/>
          <w:lang w:eastAsia="pl-PL"/>
        </w:rPr>
        <w:t xml:space="preserve">nie może przekroczyć </w:t>
      </w:r>
      <w:r w:rsidRPr="00EA2EC1">
        <w:rPr>
          <w:rFonts w:eastAsia="TimesNewRoman,Bold" w:cs="Times New Roman"/>
          <w:bCs/>
          <w:lang w:eastAsia="pl-PL"/>
        </w:rPr>
        <w:t>kwoty</w:t>
      </w:r>
      <w:r w:rsidR="004146FD">
        <w:rPr>
          <w:rFonts w:eastAsia="TimesNewRoman,Bold" w:cs="Times New Roman"/>
          <w:bCs/>
          <w:lang w:eastAsia="pl-PL"/>
        </w:rPr>
        <w:t>:</w:t>
      </w:r>
    </w:p>
    <w:p w14:paraId="46B4BB50" w14:textId="3CCF2316" w:rsidR="004146FD" w:rsidRDefault="004146FD" w:rsidP="007C74F6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>
        <w:rPr>
          <w:rFonts w:eastAsia="TimesNewRoman,Bold" w:cs="Times New Roman"/>
          <w:bCs/>
          <w:lang w:eastAsia="pl-PL"/>
        </w:rPr>
        <w:t xml:space="preserve">Dla wniosków składanych w 2021 roku  - </w:t>
      </w:r>
      <w:r w:rsidR="007C74F6" w:rsidRPr="00EA2EC1">
        <w:rPr>
          <w:rFonts w:eastAsia="TimesNewRoman,Bold" w:cs="Times New Roman"/>
          <w:bCs/>
          <w:lang w:eastAsia="pl-PL"/>
        </w:rPr>
        <w:t xml:space="preserve"> </w:t>
      </w:r>
      <w:r w:rsidR="00D20E7D">
        <w:rPr>
          <w:rFonts w:eastAsia="TimesNewRoman,Bold" w:cs="Times New Roman"/>
          <w:bCs/>
          <w:lang w:eastAsia="pl-PL"/>
        </w:rPr>
        <w:t>78</w:t>
      </w:r>
      <w:r w:rsidR="00440074" w:rsidRPr="00440074">
        <w:rPr>
          <w:rFonts w:eastAsia="TimesNewRoman,Bold" w:cs="Times New Roman"/>
          <w:bCs/>
          <w:lang w:eastAsia="pl-PL"/>
        </w:rPr>
        <w:t xml:space="preserve"> 000</w:t>
      </w:r>
      <w:r w:rsidR="007C74F6" w:rsidRPr="00EA2EC1">
        <w:rPr>
          <w:rFonts w:eastAsia="TimesNewRoman,Bold" w:cs="Times New Roman"/>
          <w:bCs/>
          <w:lang w:eastAsia="pl-PL"/>
        </w:rPr>
        <w:t xml:space="preserve"> zł</w:t>
      </w:r>
      <w:r>
        <w:rPr>
          <w:rFonts w:eastAsia="TimesNewRoman,Bold" w:cs="Times New Roman"/>
          <w:bCs/>
          <w:lang w:eastAsia="pl-PL"/>
        </w:rPr>
        <w:t xml:space="preserve"> (</w:t>
      </w:r>
      <w:r w:rsidR="007C74F6" w:rsidRPr="00EA2EC1">
        <w:rPr>
          <w:rFonts w:eastAsia="TimesNewRoman,Bold" w:cs="Times New Roman"/>
          <w:bCs/>
          <w:lang w:eastAsia="pl-PL"/>
        </w:rPr>
        <w:t>30 x 2</w:t>
      </w:r>
      <w:r w:rsidR="00D20E7D">
        <w:rPr>
          <w:rFonts w:eastAsia="TimesNewRoman,Bold" w:cs="Times New Roman"/>
          <w:bCs/>
          <w:lang w:eastAsia="pl-PL"/>
        </w:rPr>
        <w:t xml:space="preserve"> </w:t>
      </w:r>
      <w:r w:rsidR="00440074">
        <w:rPr>
          <w:rFonts w:eastAsia="TimesNewRoman,Bold" w:cs="Times New Roman"/>
          <w:bCs/>
          <w:lang w:eastAsia="pl-PL"/>
        </w:rPr>
        <w:t>600</w:t>
      </w:r>
      <w:r w:rsidR="007C74F6" w:rsidRPr="00EA2EC1">
        <w:rPr>
          <w:rFonts w:eastAsia="TimesNewRoman,Bold" w:cs="Times New Roman"/>
          <w:bCs/>
          <w:lang w:eastAsia="pl-PL"/>
        </w:rPr>
        <w:t xml:space="preserve"> zł</w:t>
      </w:r>
      <w:r>
        <w:rPr>
          <w:rFonts w:eastAsia="TimesNewRoman,Bold" w:cs="Times New Roman"/>
          <w:bCs/>
          <w:lang w:eastAsia="pl-PL"/>
        </w:rPr>
        <w:t>),</w:t>
      </w:r>
    </w:p>
    <w:p w14:paraId="2DE027BB" w14:textId="7181EA77" w:rsidR="007C74F6" w:rsidRPr="00EA2EC1" w:rsidRDefault="004146FD" w:rsidP="007C74F6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>
        <w:rPr>
          <w:rFonts w:eastAsia="TimesNewRoman,Bold" w:cs="Times New Roman"/>
          <w:bCs/>
          <w:lang w:eastAsia="pl-PL"/>
        </w:rPr>
        <w:t>Dla wniosków składanych w 2022 roku – 84 000 zł (30x 2</w:t>
      </w:r>
      <w:r w:rsidR="00967FB6">
        <w:rPr>
          <w:rFonts w:eastAsia="TimesNewRoman,Bold" w:cs="Times New Roman"/>
          <w:bCs/>
          <w:lang w:eastAsia="pl-PL"/>
        </w:rPr>
        <w:t> </w:t>
      </w:r>
      <w:r>
        <w:rPr>
          <w:rFonts w:eastAsia="TimesNewRoman,Bold" w:cs="Times New Roman"/>
          <w:bCs/>
          <w:lang w:eastAsia="pl-PL"/>
        </w:rPr>
        <w:t>800 zł).</w:t>
      </w:r>
    </w:p>
    <w:p w14:paraId="0B60EB4E" w14:textId="5FE4D5AA" w:rsidR="007C74F6" w:rsidRPr="005B7168" w:rsidRDefault="007C74F6" w:rsidP="007C74F6">
      <w:pPr>
        <w:autoSpaceDE w:val="0"/>
        <w:autoSpaceDN w:val="0"/>
        <w:spacing w:before="40" w:after="40" w:line="240" w:lineRule="auto"/>
        <w:jc w:val="both"/>
        <w:rPr>
          <w:rFonts w:cstheme="minorHAnsi"/>
        </w:rPr>
      </w:pPr>
      <w:r w:rsidRPr="00EA2EC1">
        <w:rPr>
          <w:rFonts w:cstheme="minorHAnsi"/>
        </w:rPr>
        <w:t>Dla wniosków składanych w 202</w:t>
      </w:r>
      <w:r w:rsidR="00440074">
        <w:rPr>
          <w:rFonts w:cstheme="minorHAnsi"/>
        </w:rPr>
        <w:t>1</w:t>
      </w:r>
      <w:r w:rsidRPr="00EA2EC1">
        <w:rPr>
          <w:rFonts w:cstheme="minorHAnsi"/>
        </w:rPr>
        <w:t xml:space="preserve"> roku  zastosowanie ma minimalne wynagrodzenie za pracę określone w rozporządzeniu Rady Ministrów z dnia 1</w:t>
      </w:r>
      <w:r w:rsidR="00440074">
        <w:rPr>
          <w:rFonts w:cstheme="minorHAnsi"/>
        </w:rPr>
        <w:t>0</w:t>
      </w:r>
      <w:r w:rsidRPr="00EA2EC1">
        <w:rPr>
          <w:rFonts w:cstheme="minorHAnsi"/>
        </w:rPr>
        <w:t xml:space="preserve"> wrze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>nia 20</w:t>
      </w:r>
      <w:r w:rsidR="00440074">
        <w:rPr>
          <w:rFonts w:cstheme="minorHAnsi"/>
        </w:rPr>
        <w:t>19</w:t>
      </w:r>
      <w:r w:rsidRPr="00EA2EC1">
        <w:rPr>
          <w:rFonts w:cstheme="minorHAnsi" w:hint="eastAsia"/>
        </w:rPr>
        <w:t> </w:t>
      </w:r>
      <w:r w:rsidRPr="00EA2EC1">
        <w:rPr>
          <w:rFonts w:cstheme="minorHAnsi"/>
        </w:rPr>
        <w:t>r. w sprawie wysoko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 xml:space="preserve">ci minimalnego </w:t>
      </w:r>
      <w:r w:rsidRPr="005B7168">
        <w:rPr>
          <w:rFonts w:cstheme="minorHAnsi"/>
        </w:rPr>
        <w:t>wynagrodzenia za prac</w:t>
      </w:r>
      <w:r w:rsidRPr="005B7168">
        <w:rPr>
          <w:rFonts w:cstheme="minorHAnsi" w:hint="eastAsia"/>
        </w:rPr>
        <w:t>ę</w:t>
      </w:r>
      <w:r w:rsidRPr="005B7168">
        <w:rPr>
          <w:rFonts w:cstheme="minorHAnsi"/>
        </w:rPr>
        <w:t xml:space="preserve"> oraz wysoko</w:t>
      </w:r>
      <w:r w:rsidRPr="005B7168">
        <w:rPr>
          <w:rFonts w:cstheme="minorHAnsi" w:hint="eastAsia"/>
        </w:rPr>
        <w:t>ś</w:t>
      </w:r>
      <w:r w:rsidRPr="005B7168">
        <w:rPr>
          <w:rFonts w:cstheme="minorHAnsi"/>
        </w:rPr>
        <w:t>ci minimalnej stawki godzinowej w 20</w:t>
      </w:r>
      <w:r w:rsidR="00440074">
        <w:rPr>
          <w:rFonts w:cstheme="minorHAnsi"/>
        </w:rPr>
        <w:t>20</w:t>
      </w:r>
      <w:r w:rsidRPr="005B7168">
        <w:rPr>
          <w:rFonts w:cstheme="minorHAnsi" w:hint="eastAsia"/>
        </w:rPr>
        <w:t> </w:t>
      </w:r>
      <w:r w:rsidRPr="005B7168">
        <w:rPr>
          <w:rFonts w:cstheme="minorHAnsi"/>
        </w:rPr>
        <w:t>r.</w:t>
      </w:r>
      <w:r w:rsidR="007856FB">
        <w:rPr>
          <w:rFonts w:cstheme="minorHAnsi"/>
        </w:rPr>
        <w:t xml:space="preserve"> </w:t>
      </w:r>
    </w:p>
    <w:p w14:paraId="7591034F" w14:textId="0DD92603" w:rsidR="004146FD" w:rsidRPr="005B7168" w:rsidRDefault="004146FD" w:rsidP="004146FD">
      <w:pPr>
        <w:autoSpaceDE w:val="0"/>
        <w:autoSpaceDN w:val="0"/>
        <w:spacing w:before="40" w:after="40" w:line="240" w:lineRule="auto"/>
        <w:jc w:val="both"/>
        <w:rPr>
          <w:rFonts w:cstheme="minorHAnsi"/>
        </w:rPr>
      </w:pPr>
      <w:r w:rsidRPr="00EA2EC1">
        <w:rPr>
          <w:rFonts w:cstheme="minorHAnsi"/>
        </w:rPr>
        <w:t>Dla wniosków składanych w 202</w:t>
      </w:r>
      <w:r>
        <w:rPr>
          <w:rFonts w:cstheme="minorHAnsi"/>
        </w:rPr>
        <w:t>2</w:t>
      </w:r>
      <w:r w:rsidRPr="00EA2EC1">
        <w:rPr>
          <w:rFonts w:cstheme="minorHAnsi"/>
        </w:rPr>
        <w:t xml:space="preserve"> roku  zastosowanie ma minimalne wynagrodzenie za pracę określone w rozporządzeniu Rady Ministrów z dnia 1</w:t>
      </w:r>
      <w:r>
        <w:rPr>
          <w:rFonts w:cstheme="minorHAnsi"/>
        </w:rPr>
        <w:t>5</w:t>
      </w:r>
      <w:r w:rsidRPr="00EA2EC1">
        <w:rPr>
          <w:rFonts w:cstheme="minorHAnsi"/>
        </w:rPr>
        <w:t xml:space="preserve"> wrze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>nia 20</w:t>
      </w:r>
      <w:r>
        <w:rPr>
          <w:rFonts w:cstheme="minorHAnsi"/>
        </w:rPr>
        <w:t>20</w:t>
      </w:r>
      <w:r w:rsidRPr="00EA2EC1">
        <w:rPr>
          <w:rFonts w:cstheme="minorHAnsi" w:hint="eastAsia"/>
        </w:rPr>
        <w:t> </w:t>
      </w:r>
      <w:r w:rsidRPr="00EA2EC1">
        <w:rPr>
          <w:rFonts w:cstheme="minorHAnsi"/>
        </w:rPr>
        <w:t>r. w sprawie wysoko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 xml:space="preserve">ci minimalnego </w:t>
      </w:r>
      <w:r w:rsidRPr="005B7168">
        <w:rPr>
          <w:rFonts w:cstheme="minorHAnsi"/>
        </w:rPr>
        <w:t>wynagrodzenia za prac</w:t>
      </w:r>
      <w:r w:rsidRPr="005B7168">
        <w:rPr>
          <w:rFonts w:cstheme="minorHAnsi" w:hint="eastAsia"/>
        </w:rPr>
        <w:t>ę</w:t>
      </w:r>
      <w:r w:rsidRPr="005B7168">
        <w:rPr>
          <w:rFonts w:cstheme="minorHAnsi"/>
        </w:rPr>
        <w:t xml:space="preserve"> oraz wysoko</w:t>
      </w:r>
      <w:r w:rsidRPr="005B7168">
        <w:rPr>
          <w:rFonts w:cstheme="minorHAnsi" w:hint="eastAsia"/>
        </w:rPr>
        <w:t>ś</w:t>
      </w:r>
      <w:r w:rsidRPr="005B7168">
        <w:rPr>
          <w:rFonts w:cstheme="minorHAnsi"/>
        </w:rPr>
        <w:t>ci minimalnej stawki godzinowej w 20</w:t>
      </w:r>
      <w:r>
        <w:rPr>
          <w:rFonts w:cstheme="minorHAnsi"/>
        </w:rPr>
        <w:t>21</w:t>
      </w:r>
      <w:r w:rsidRPr="005B7168">
        <w:rPr>
          <w:rFonts w:cstheme="minorHAnsi" w:hint="eastAsia"/>
        </w:rPr>
        <w:t> </w:t>
      </w:r>
      <w:r w:rsidRPr="005B7168">
        <w:rPr>
          <w:rFonts w:cstheme="minorHAnsi"/>
        </w:rPr>
        <w:t>r.</w:t>
      </w:r>
      <w:r>
        <w:rPr>
          <w:rFonts w:cstheme="minorHAnsi"/>
        </w:rPr>
        <w:t xml:space="preserve"> </w:t>
      </w:r>
    </w:p>
    <w:p w14:paraId="202FD5EC" w14:textId="77777777" w:rsidR="007C74F6" w:rsidRPr="005B7168" w:rsidRDefault="007C74F6" w:rsidP="007C74F6">
      <w:pPr>
        <w:spacing w:after="12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662E7641" w14:textId="77777777" w:rsidR="007C74F6" w:rsidRPr="0026229E" w:rsidRDefault="007C74F6" w:rsidP="007C74F6">
      <w:pPr>
        <w:spacing w:after="12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C.2.3 </w:t>
      </w:r>
      <w:r w:rsidRPr="0026229E">
        <w:rPr>
          <w:rFonts w:eastAsia="TimesNewRoman,Bold" w:cs="Times New Roman"/>
          <w:lang w:eastAsia="pl-PL"/>
        </w:rPr>
        <w:t>N</w:t>
      </w:r>
      <w:r w:rsidRPr="0026229E">
        <w:rPr>
          <w:rFonts w:eastAsia="Times New Roman" w:cs="Times New Roman"/>
          <w:color w:val="000000" w:themeColor="text1"/>
          <w:lang w:eastAsia="pl-PL"/>
        </w:rPr>
        <w:t xml:space="preserve">ależy wpisać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wartość rocznego przychodu Wnioskodawcy </w:t>
      </w:r>
      <w:r w:rsidRPr="0026229E">
        <w:rPr>
          <w:rFonts w:eastAsia="Times New Roman" w:cs="Times New Roman"/>
          <w:color w:val="000000" w:themeColor="text1"/>
          <w:lang w:eastAsia="pl-PL"/>
        </w:rPr>
        <w:t>z tytułu prowadzenia pozarolniczej działalności gospodarczej. Jeśli Wnioskodawca nie osiąga żadnego przychodu z tego tytułu lub nie prowadzi pozarolniczej działalności gospodarczej należy wpisać "0”</w:t>
      </w:r>
      <w:r w:rsidRPr="0026229E">
        <w:t xml:space="preserve"> .</w:t>
      </w:r>
    </w:p>
    <w:p w14:paraId="04D1AABC" w14:textId="2C09486D" w:rsidR="00C47894" w:rsidRDefault="00CB56D1" w:rsidP="00815BF0">
      <w:pPr>
        <w:jc w:val="both"/>
      </w:pPr>
      <w:r>
        <w:t>W</w:t>
      </w:r>
      <w:r w:rsidR="007C74F6" w:rsidRPr="0008572B">
        <w:t xml:space="preserve">ysokość rocznego przychodu </w:t>
      </w:r>
      <w:r w:rsidR="00A87BE9">
        <w:t xml:space="preserve">z tytułu prowadzenia pozarolniczej działalności gospodarczej </w:t>
      </w:r>
      <w:r w:rsidR="008A2C51">
        <w:t>W</w:t>
      </w:r>
      <w:r w:rsidR="00CB112B">
        <w:t xml:space="preserve">nioskodawca powinien </w:t>
      </w:r>
      <w:r w:rsidR="00A87BE9">
        <w:t>podać</w:t>
      </w:r>
      <w:r w:rsidR="00CB112B">
        <w:t xml:space="preserve"> na podstawie</w:t>
      </w:r>
      <w:r w:rsidR="007C74F6" w:rsidRPr="0008572B">
        <w:t xml:space="preserve"> zeznani</w:t>
      </w:r>
      <w:r w:rsidR="008A2C51">
        <w:t>a</w:t>
      </w:r>
      <w:r w:rsidR="007C74F6" w:rsidRPr="0008572B">
        <w:t xml:space="preserve"> podatkowe</w:t>
      </w:r>
      <w:r w:rsidR="008A2C51">
        <w:t>go</w:t>
      </w:r>
      <w:r w:rsidR="007C74F6" w:rsidRPr="0008572B">
        <w:t xml:space="preserve"> (korekt</w:t>
      </w:r>
      <w:r w:rsidR="008A2C51">
        <w:t>y</w:t>
      </w:r>
      <w:r w:rsidR="007C74F6" w:rsidRPr="0008572B">
        <w:t xml:space="preserve"> zeznania) złożone</w:t>
      </w:r>
      <w:r w:rsidR="008A2C51">
        <w:t>go</w:t>
      </w:r>
      <w:r w:rsidR="007C74F6" w:rsidRPr="0008572B">
        <w:t xml:space="preserve"> w urzędzie skarbowym lub zaświadczeni</w:t>
      </w:r>
      <w:r w:rsidR="008A2C51">
        <w:t>a</w:t>
      </w:r>
      <w:r w:rsidR="007C74F6" w:rsidRPr="0008572B">
        <w:t xml:space="preserve"> z urzędu skarbowego</w:t>
      </w:r>
      <w:r w:rsidR="008A28C2">
        <w:t xml:space="preserve"> (Wnioskodawca powinien przechowywać te dokumenty i okazać w przypadku kontroli)</w:t>
      </w:r>
      <w:r w:rsidR="007C74F6" w:rsidRPr="0008572B">
        <w:t xml:space="preserve">. </w:t>
      </w:r>
      <w:r w:rsidR="00815BF0">
        <w:t xml:space="preserve">Wnioskodawca, rozliczający się metodą karty podatkowej powinien wpisać wartość  rocznego  przychodu  z  tytułu  prowadzenia pozarolniczej działalności gospodarczej zgodną z jego własnymi ustaleniami (oświadczenie wnioskodawcy). Wnioskodawca ponosi odpowiedzialność za to czy przedstawiony we wniosku stan faktyczny jest zgodny ze stanem rzeczywistym. </w:t>
      </w:r>
      <w:r w:rsidR="00815BF0" w:rsidDel="00815BF0">
        <w:rPr>
          <w:rStyle w:val="Odwoaniedokomentarza"/>
        </w:rPr>
        <w:t xml:space="preserve"> </w:t>
      </w:r>
    </w:p>
    <w:p w14:paraId="61C26D5E" w14:textId="27088A07" w:rsidR="007C74F6" w:rsidRPr="00274A1D" w:rsidRDefault="00274A1D" w:rsidP="00815BF0">
      <w:pPr>
        <w:jc w:val="both"/>
        <w:rPr>
          <w:rFonts w:eastAsia="TimesNewRoman,Bold" w:cs="Times New Roman"/>
          <w:bCs/>
          <w:lang w:eastAsia="pl-PL"/>
        </w:rPr>
      </w:pPr>
      <w:r w:rsidRPr="00274A1D">
        <w:rPr>
          <w:rFonts w:eastAsia="TimesNewRoman,Bold" w:cs="Times New Roman"/>
          <w:bCs/>
          <w:lang w:eastAsia="pl-PL"/>
        </w:rPr>
        <w:t>Do wniosku nie trzeba dołączać ww. dokumentów.</w:t>
      </w:r>
      <w:r>
        <w:rPr>
          <w:rFonts w:eastAsia="TimesNewRoman,Bold" w:cs="Times New Roman"/>
          <w:bCs/>
          <w:lang w:eastAsia="pl-PL"/>
        </w:rPr>
        <w:t xml:space="preserve"> </w:t>
      </w:r>
      <w:r w:rsidRPr="00274A1D">
        <w:rPr>
          <w:rFonts w:eastAsia="TimesNewRoman,Bold" w:cs="Times New Roman"/>
          <w:bCs/>
          <w:lang w:eastAsia="pl-PL"/>
        </w:rPr>
        <w:t xml:space="preserve">Należy przechowywać te dokumenty, od momentu złożenia wniosku o dofinansowanie do czasu zakończenia umowy o dofinansowanie (tj. do zakończenia okresu trwałości), w przypadku pozytywnej oceny wniosku i podpisania umowy o dofinansowanie. W tym okresie, na żądanie upoważnionych podmiotów, Wnioskodawca/Beneficjent jest zobowiązany do udostępnienia dokumentów potwierdzających prawidłowość </w:t>
      </w:r>
      <w:r>
        <w:rPr>
          <w:rFonts w:eastAsia="TimesNewRoman,Bold" w:cs="Times New Roman"/>
          <w:bCs/>
          <w:lang w:eastAsia="pl-PL"/>
        </w:rPr>
        <w:t xml:space="preserve">podanych </w:t>
      </w:r>
      <w:r w:rsidRPr="00274A1D">
        <w:rPr>
          <w:rFonts w:eastAsia="TimesNewRoman,Bold" w:cs="Times New Roman"/>
          <w:bCs/>
          <w:lang w:eastAsia="pl-PL"/>
        </w:rPr>
        <w:t>danych</w:t>
      </w:r>
      <w:r w:rsidR="00C47894">
        <w:rPr>
          <w:rFonts w:eastAsia="TimesNewRoman,Bold" w:cs="Times New Roman"/>
          <w:bCs/>
          <w:lang w:eastAsia="pl-PL"/>
        </w:rPr>
        <w:t>.</w:t>
      </w:r>
    </w:p>
    <w:p w14:paraId="0366AC4D" w14:textId="77777777" w:rsidR="009A1C86" w:rsidRPr="00807641" w:rsidRDefault="009A1C86" w:rsidP="009A1C86">
      <w:pPr>
        <w:spacing w:after="0" w:line="276" w:lineRule="auto"/>
        <w:jc w:val="both"/>
        <w:rPr>
          <w:b/>
        </w:rPr>
      </w:pPr>
      <w:r w:rsidRPr="00807641">
        <w:rPr>
          <w:b/>
        </w:rPr>
        <w:t>C.</w:t>
      </w:r>
      <w:r>
        <w:rPr>
          <w:b/>
        </w:rPr>
        <w:t>3</w:t>
      </w:r>
      <w:r w:rsidRPr="00807641">
        <w:rPr>
          <w:b/>
        </w:rPr>
        <w:t xml:space="preserve"> </w:t>
      </w:r>
      <w:r>
        <w:rPr>
          <w:b/>
        </w:rPr>
        <w:t>D</w:t>
      </w:r>
      <w:r w:rsidRPr="00807641">
        <w:rPr>
          <w:b/>
        </w:rPr>
        <w:t xml:space="preserve">otyczy Beneficjentów uprawnionych do </w:t>
      </w:r>
      <w:r>
        <w:rPr>
          <w:b/>
        </w:rPr>
        <w:t>najwyższego</w:t>
      </w:r>
      <w:r w:rsidRPr="00807641">
        <w:rPr>
          <w:b/>
        </w:rPr>
        <w:t xml:space="preserve"> poziomu dofinansowania, w rozumieniu definicji programu priorytetowego Czyste Powietrze Część </w:t>
      </w:r>
      <w:r>
        <w:rPr>
          <w:b/>
        </w:rPr>
        <w:t>3</w:t>
      </w:r>
      <w:r w:rsidRPr="00807641">
        <w:rPr>
          <w:b/>
        </w:rPr>
        <w:t>.</w:t>
      </w:r>
    </w:p>
    <w:p w14:paraId="14ECBF72" w14:textId="77777777" w:rsidR="009A1C86" w:rsidRPr="00807641" w:rsidRDefault="009A1C86" w:rsidP="009A1C86">
      <w:pPr>
        <w:tabs>
          <w:tab w:val="left" w:pos="426"/>
        </w:tabs>
        <w:spacing w:after="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1B140EFA" w14:textId="77777777" w:rsidR="002F3856" w:rsidRDefault="009A1C86" w:rsidP="009A1C86">
      <w:pPr>
        <w:tabs>
          <w:tab w:val="left" w:pos="426"/>
        </w:tabs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807641">
        <w:rPr>
          <w:rFonts w:eastAsia="TimesNewRoman,Bold" w:cs="Times New Roman"/>
          <w:b/>
          <w:bCs/>
          <w:lang w:eastAsia="pl-PL"/>
        </w:rPr>
        <w:t>Każdy Wnioskodawca</w:t>
      </w:r>
      <w:r w:rsidRPr="00807641">
        <w:rPr>
          <w:rFonts w:eastAsia="TimesNewRoman,Bold" w:cs="Times New Roman"/>
          <w:bCs/>
          <w:lang w:eastAsia="pl-PL"/>
        </w:rPr>
        <w:t xml:space="preserve"> ubiegający się o </w:t>
      </w:r>
      <w:r>
        <w:rPr>
          <w:rFonts w:eastAsia="TimesNewRoman,Bold" w:cs="Times New Roman"/>
          <w:bCs/>
          <w:lang w:eastAsia="pl-PL"/>
        </w:rPr>
        <w:t>najwyższy</w:t>
      </w:r>
      <w:r w:rsidRPr="00807641">
        <w:rPr>
          <w:rFonts w:eastAsia="TimesNewRoman,Bold" w:cs="Times New Roman"/>
          <w:bCs/>
          <w:lang w:eastAsia="pl-PL"/>
        </w:rPr>
        <w:t xml:space="preserve"> poziom dofinansowania </w:t>
      </w:r>
      <w:r w:rsidRPr="00807641">
        <w:rPr>
          <w:rFonts w:eastAsia="TimesNewRoman,Bold" w:cs="Times New Roman"/>
          <w:b/>
          <w:bCs/>
          <w:lang w:eastAsia="pl-PL"/>
        </w:rPr>
        <w:t>zobowiązany jest do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 w:rsidRPr="00807641">
        <w:rPr>
          <w:rFonts w:eastAsia="TimesNewRoman,Bold" w:cs="Times New Roman"/>
          <w:b/>
          <w:bCs/>
          <w:lang w:eastAsia="pl-PL"/>
        </w:rPr>
        <w:t>dołączenia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 w:rsidRPr="001259A3">
        <w:rPr>
          <w:rFonts w:eastAsia="TimesNewRoman,Bold" w:cs="Times New Roman"/>
          <w:b/>
          <w:bCs/>
          <w:lang w:eastAsia="pl-PL"/>
        </w:rPr>
        <w:t>do wniosku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 w:rsidR="002F3856">
        <w:rPr>
          <w:rFonts w:eastAsia="TimesNewRoman,Bold" w:cs="Times New Roman"/>
          <w:bCs/>
          <w:lang w:eastAsia="pl-PL"/>
        </w:rPr>
        <w:t>jednego z dwóch dokumentów:</w:t>
      </w:r>
    </w:p>
    <w:p w14:paraId="5979381A" w14:textId="26CE7937" w:rsidR="009A1C86" w:rsidRPr="002F3856" w:rsidRDefault="009A1C86" w:rsidP="002F3856">
      <w:pPr>
        <w:pStyle w:val="Akapitzlist"/>
        <w:numPr>
          <w:ilvl w:val="0"/>
          <w:numId w:val="185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2F3856">
        <w:rPr>
          <w:rFonts w:cstheme="minorHAnsi"/>
        </w:rPr>
        <w:t xml:space="preserve">zaświadczenia, wydanego  przez właściwy organ, wskazującego przeciętny miesięczny dochód na jednego członka gospodarstwa domowego Wnioskodawcy, </w:t>
      </w:r>
      <w:r w:rsidR="00967FB6">
        <w:rPr>
          <w:rFonts w:cstheme="minorHAnsi"/>
        </w:rPr>
        <w:t xml:space="preserve">rok kalendarzowy za który został ustalony ten dochód </w:t>
      </w:r>
      <w:r w:rsidRPr="002F3856">
        <w:rPr>
          <w:rFonts w:cstheme="minorHAnsi"/>
        </w:rPr>
        <w:t xml:space="preserve">oraz rodzaj  gospodarstwa (jednoosobowe albo wieloosobowe).  </w:t>
      </w:r>
    </w:p>
    <w:p w14:paraId="1A6A266C" w14:textId="77777777" w:rsidR="009A1C86" w:rsidRPr="00807641" w:rsidRDefault="009A1C86" w:rsidP="009A1C86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550C311" w14:textId="77777777" w:rsidR="009A1C86" w:rsidRDefault="009A1C86" w:rsidP="002F3856">
      <w:pPr>
        <w:tabs>
          <w:tab w:val="left" w:pos="426"/>
        </w:tabs>
        <w:spacing w:after="0" w:line="240" w:lineRule="auto"/>
        <w:ind w:left="709"/>
        <w:jc w:val="both"/>
        <w:rPr>
          <w:rFonts w:cstheme="minorHAnsi"/>
        </w:rPr>
      </w:pPr>
      <w:r w:rsidRPr="00807641">
        <w:rPr>
          <w:rFonts w:cstheme="minorHAnsi"/>
        </w:rPr>
        <w:t xml:space="preserve">Dochód ustalany jest </w:t>
      </w:r>
      <w:r>
        <w:rPr>
          <w:rFonts w:cstheme="minorHAnsi"/>
        </w:rPr>
        <w:t>z:</w:t>
      </w:r>
    </w:p>
    <w:p w14:paraId="3658481B" w14:textId="1F23703C" w:rsidR="009A1C86" w:rsidRPr="00280F49" w:rsidRDefault="009A1C86" w:rsidP="002F3856">
      <w:pPr>
        <w:pStyle w:val="Akapitzlist"/>
        <w:numPr>
          <w:ilvl w:val="0"/>
          <w:numId w:val="180"/>
        </w:numPr>
        <w:tabs>
          <w:tab w:val="left" w:pos="426"/>
        </w:tabs>
        <w:spacing w:after="0" w:line="240" w:lineRule="auto"/>
        <w:ind w:left="993"/>
        <w:jc w:val="both"/>
        <w:rPr>
          <w:rFonts w:cstheme="minorHAnsi"/>
        </w:rPr>
      </w:pPr>
      <w:r w:rsidRPr="000D2E0D">
        <w:rPr>
          <w:rFonts w:cstheme="minorHAnsi"/>
        </w:rPr>
        <w:t xml:space="preserve">przedostatniego roku kalendarzowego poprzedzającego rok złożenia żądania </w:t>
      </w:r>
      <w:r w:rsidRPr="00180430">
        <w:rPr>
          <w:rFonts w:cstheme="minorHAnsi"/>
        </w:rPr>
        <w:t>wydania zaświadczenia</w:t>
      </w:r>
      <w:r w:rsidRPr="00280F49">
        <w:rPr>
          <w:rFonts w:cstheme="minorHAnsi"/>
        </w:rPr>
        <w:t>, w przypadku żądania złożonego w okresie od 1 stycznia do dnia 31 lipca danego roku lub</w:t>
      </w:r>
    </w:p>
    <w:p w14:paraId="73D3010F" w14:textId="77777777" w:rsidR="009A1C86" w:rsidRDefault="009A1C86" w:rsidP="002F3856">
      <w:pPr>
        <w:pStyle w:val="Akapitzlist"/>
        <w:numPr>
          <w:ilvl w:val="0"/>
          <w:numId w:val="180"/>
        </w:numPr>
        <w:tabs>
          <w:tab w:val="left" w:pos="426"/>
        </w:tabs>
        <w:spacing w:after="0" w:line="240" w:lineRule="auto"/>
        <w:ind w:left="993"/>
        <w:jc w:val="both"/>
        <w:rPr>
          <w:rFonts w:cstheme="minorHAnsi"/>
        </w:rPr>
      </w:pPr>
      <w:r>
        <w:rPr>
          <w:rFonts w:cstheme="minorHAnsi"/>
        </w:rPr>
        <w:t>ostatniego roku kalendarzowego poprzedzającego rok złożenia żądania wydania zaświadczenia, w przypadku żądania złożonego w okresie od dnia 1 sierpnia do dnia 31 grudnia danego roku</w:t>
      </w:r>
      <w:r w:rsidRPr="00807641">
        <w:rPr>
          <w:rFonts w:cstheme="minorHAnsi"/>
        </w:rPr>
        <w:t xml:space="preserve">. </w:t>
      </w:r>
    </w:p>
    <w:p w14:paraId="00DC80B5" w14:textId="77777777" w:rsidR="009A1C86" w:rsidRPr="00807641" w:rsidRDefault="009A1C86" w:rsidP="002F3856">
      <w:pPr>
        <w:pStyle w:val="Akapitzlist"/>
        <w:tabs>
          <w:tab w:val="left" w:pos="426"/>
        </w:tabs>
        <w:spacing w:after="0" w:line="240" w:lineRule="auto"/>
        <w:ind w:left="993"/>
        <w:jc w:val="both"/>
        <w:rPr>
          <w:rFonts w:cstheme="minorHAnsi"/>
        </w:rPr>
      </w:pPr>
    </w:p>
    <w:p w14:paraId="74500D79" w14:textId="5A0CF8AA" w:rsidR="00772A6E" w:rsidRDefault="009A1C86" w:rsidP="002F3856">
      <w:pPr>
        <w:tabs>
          <w:tab w:val="left" w:pos="0"/>
        </w:tabs>
        <w:spacing w:after="0"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Przeciętny </w:t>
      </w:r>
      <w:r w:rsidRPr="00807641">
        <w:rPr>
          <w:rFonts w:cstheme="minorHAnsi"/>
        </w:rPr>
        <w:t>miesięczny dochód na jednego członka gospodarstwa domowego Wnioskodawcy wskazany w zaświadczeniu wydanym zgodnie z art. 411 ust. 10g ustawy – Prawo ochrony środowiska, nie może przekraczać kwoty</w:t>
      </w:r>
      <w:r w:rsidR="00E757B9">
        <w:rPr>
          <w:rFonts w:cstheme="minorHAnsi"/>
        </w:rPr>
        <w:t xml:space="preserve"> </w:t>
      </w:r>
      <w:r w:rsidR="00E757B9" w:rsidRPr="00E757B9">
        <w:rPr>
          <w:rFonts w:cstheme="minorHAnsi"/>
          <w:color w:val="FF0000"/>
        </w:rPr>
        <w:t xml:space="preserve">wskazanej w Części </w:t>
      </w:r>
      <w:r w:rsidR="00E757B9">
        <w:rPr>
          <w:rFonts w:cstheme="minorHAnsi"/>
          <w:color w:val="FF0000"/>
        </w:rPr>
        <w:t>3</w:t>
      </w:r>
      <w:r w:rsidR="00E757B9" w:rsidRPr="00E757B9">
        <w:rPr>
          <w:rFonts w:cstheme="minorHAnsi"/>
          <w:color w:val="FF0000"/>
        </w:rPr>
        <w:t xml:space="preserve"> ust. 8 aktualnie obowiązującego </w:t>
      </w:r>
      <w:r w:rsidR="00E757B9" w:rsidRPr="00E757B9">
        <w:rPr>
          <w:color w:val="FF0000"/>
        </w:rPr>
        <w:t>Programu</w:t>
      </w:r>
      <w:r w:rsidR="00E757B9">
        <w:rPr>
          <w:color w:val="FF0000"/>
        </w:rPr>
        <w:t>.</w:t>
      </w:r>
    </w:p>
    <w:p w14:paraId="59B94D85" w14:textId="6B5D4F42" w:rsidR="009A1C86" w:rsidRDefault="002F3856" w:rsidP="002F3856">
      <w:pPr>
        <w:pStyle w:val="Akapitzlist"/>
        <w:numPr>
          <w:ilvl w:val="0"/>
          <w:numId w:val="185"/>
        </w:numPr>
        <w:spacing w:after="0" w:line="240" w:lineRule="auto"/>
        <w:jc w:val="both"/>
        <w:rPr>
          <w:rFonts w:cstheme="minorHAnsi"/>
        </w:rPr>
      </w:pPr>
      <w:r w:rsidRPr="002F3856">
        <w:rPr>
          <w:rFonts w:cstheme="minorHAnsi"/>
        </w:rPr>
        <w:t>zaświadczeni</w:t>
      </w:r>
      <w:r>
        <w:rPr>
          <w:rFonts w:cstheme="minorHAnsi"/>
        </w:rPr>
        <w:t>a</w:t>
      </w:r>
      <w:r w:rsidRPr="002F3856">
        <w:rPr>
          <w:rFonts w:cstheme="minorHAnsi"/>
        </w:rPr>
        <w:t xml:space="preserve"> wydan</w:t>
      </w:r>
      <w:r>
        <w:rPr>
          <w:rFonts w:cstheme="minorHAnsi"/>
        </w:rPr>
        <w:t>ego</w:t>
      </w:r>
      <w:r w:rsidRPr="002F3856">
        <w:rPr>
          <w:rFonts w:cstheme="minorHAnsi"/>
        </w:rPr>
        <w:t xml:space="preserve"> na wniosek Beneficjenta, przez wójta, burmistrza lub prezydenta miasta</w:t>
      </w:r>
      <w:r>
        <w:rPr>
          <w:rFonts w:cstheme="minorHAnsi"/>
        </w:rPr>
        <w:t xml:space="preserve"> (lub inny upoważniony organ, zgodnie z Program</w:t>
      </w:r>
      <w:r w:rsidR="004533D9">
        <w:rPr>
          <w:rFonts w:cstheme="minorHAnsi"/>
        </w:rPr>
        <w:t>em</w:t>
      </w:r>
      <w:r>
        <w:rPr>
          <w:rFonts w:cstheme="minorHAnsi"/>
        </w:rPr>
        <w:t xml:space="preserve">) potwierdzającego </w:t>
      </w:r>
      <w:r w:rsidR="0060241A">
        <w:rPr>
          <w:rFonts w:cstheme="minorHAnsi"/>
        </w:rPr>
        <w:t xml:space="preserve">że Beneficjent ma </w:t>
      </w:r>
      <w:r w:rsidRPr="002F3856">
        <w:rPr>
          <w:rFonts w:cstheme="minorHAnsi"/>
        </w:rPr>
        <w:t>ustalone prawo do otrzymywania zasiłku stałego, zasiłku okresowego, zasiłku rodzinnego lub specjalnego zasiłku opiekuńczego</w:t>
      </w:r>
      <w:r>
        <w:rPr>
          <w:rFonts w:cstheme="minorHAnsi"/>
        </w:rPr>
        <w:t xml:space="preserve">. Zaświadczenie musi </w:t>
      </w:r>
      <w:r w:rsidRPr="002F3856">
        <w:rPr>
          <w:rFonts w:cstheme="minorHAnsi"/>
        </w:rPr>
        <w:t>zawiera</w:t>
      </w:r>
      <w:r>
        <w:rPr>
          <w:rFonts w:cstheme="minorHAnsi"/>
        </w:rPr>
        <w:t>ć</w:t>
      </w:r>
      <w:r w:rsidRPr="002F3856">
        <w:rPr>
          <w:rFonts w:cstheme="minorHAnsi"/>
        </w:rPr>
        <w:t xml:space="preserve"> wskazanie rodzaju zasiłku oraz okresu, na który został przyznany</w:t>
      </w:r>
      <w:r>
        <w:rPr>
          <w:rFonts w:cstheme="minorHAnsi"/>
        </w:rPr>
        <w:t xml:space="preserve">. </w:t>
      </w:r>
      <w:r w:rsidRPr="002F3856">
        <w:rPr>
          <w:rFonts w:cstheme="minorHAnsi"/>
        </w:rPr>
        <w:t xml:space="preserve">Zasiłek </w:t>
      </w:r>
      <w:r w:rsidR="0060241A">
        <w:rPr>
          <w:rFonts w:cstheme="minorHAnsi"/>
        </w:rPr>
        <w:t xml:space="preserve">wskazany w zaświadczeniu </w:t>
      </w:r>
      <w:r w:rsidRPr="002F3856">
        <w:rPr>
          <w:rFonts w:cstheme="minorHAnsi"/>
        </w:rPr>
        <w:t>musi przysługiwać w każdym z kolejnych 6 miesięcy</w:t>
      </w:r>
      <w:r w:rsidR="0060241A">
        <w:rPr>
          <w:rFonts w:cstheme="minorHAnsi"/>
        </w:rPr>
        <w:t xml:space="preserve"> kalendarzowych</w:t>
      </w:r>
      <w:r w:rsidRPr="002F3856">
        <w:rPr>
          <w:rFonts w:cstheme="minorHAnsi"/>
        </w:rPr>
        <w:t xml:space="preserve"> poprzedzających miesiąc złożenia wniosku o wydanie zaświadczenia oraz </w:t>
      </w:r>
      <w:r w:rsidR="004533D9">
        <w:rPr>
          <w:rFonts w:cstheme="minorHAnsi"/>
        </w:rPr>
        <w:t>co najmniej do dnia</w:t>
      </w:r>
      <w:r w:rsidRPr="004533D9">
        <w:rPr>
          <w:rFonts w:cstheme="minorHAnsi"/>
        </w:rPr>
        <w:t xml:space="preserve"> złożenia wniosku o dofinansowanie.</w:t>
      </w:r>
    </w:p>
    <w:p w14:paraId="3B50030D" w14:textId="77777777" w:rsidR="002F3856" w:rsidRPr="002F3856" w:rsidRDefault="002F3856" w:rsidP="002F3856">
      <w:pPr>
        <w:spacing w:after="0" w:line="240" w:lineRule="auto"/>
        <w:jc w:val="both"/>
        <w:rPr>
          <w:rFonts w:cstheme="minorHAnsi"/>
        </w:rPr>
      </w:pPr>
    </w:p>
    <w:p w14:paraId="34DFC684" w14:textId="3C584528" w:rsidR="009A1C86" w:rsidRDefault="009A1C86" w:rsidP="009A1C86">
      <w:pPr>
        <w:spacing w:after="0" w:line="240" w:lineRule="auto"/>
        <w:jc w:val="both"/>
        <w:rPr>
          <w:rFonts w:cstheme="minorHAnsi"/>
          <w:b/>
        </w:rPr>
      </w:pPr>
      <w:r w:rsidRPr="00E37795">
        <w:rPr>
          <w:rFonts w:cstheme="minorHAnsi"/>
        </w:rPr>
        <w:t>Zaświadczeni</w:t>
      </w:r>
      <w:r w:rsidR="007B1BB1">
        <w:rPr>
          <w:rFonts w:cstheme="minorHAnsi"/>
        </w:rPr>
        <w:t>e</w:t>
      </w:r>
      <w:r w:rsidRPr="00E37795">
        <w:rPr>
          <w:rFonts w:cstheme="minorHAnsi"/>
        </w:rPr>
        <w:t xml:space="preserve"> nie mo</w:t>
      </w:r>
      <w:r w:rsidR="007B1BB1">
        <w:rPr>
          <w:rFonts w:cstheme="minorHAnsi"/>
        </w:rPr>
        <w:t>że</w:t>
      </w:r>
      <w:r w:rsidRPr="00E37795">
        <w:rPr>
          <w:rFonts w:cstheme="minorHAnsi"/>
        </w:rPr>
        <w:t xml:space="preserve"> być wydane z datą wcześniejszą niż 3 miesiące </w:t>
      </w:r>
      <w:r w:rsidR="0097007C">
        <w:rPr>
          <w:rFonts w:cstheme="minorHAnsi"/>
        </w:rPr>
        <w:t>licząc od daty złożenia wniosku o dofinansowanie</w:t>
      </w:r>
      <w:r w:rsidRPr="00E37795">
        <w:rPr>
          <w:rFonts w:cstheme="minorHAnsi"/>
        </w:rPr>
        <w:t>.</w:t>
      </w:r>
      <w:r w:rsidRPr="00E37795">
        <w:rPr>
          <w:rFonts w:cstheme="minorHAnsi"/>
          <w:b/>
        </w:rPr>
        <w:t xml:space="preserve"> </w:t>
      </w:r>
      <w:r w:rsidRPr="00815BF0">
        <w:rPr>
          <w:rFonts w:cstheme="minorHAnsi"/>
          <w:b/>
        </w:rPr>
        <w:t>Zaświadczeni</w:t>
      </w:r>
      <w:r w:rsidR="007B1BB1" w:rsidRPr="00815BF0">
        <w:rPr>
          <w:rFonts w:cstheme="minorHAnsi"/>
          <w:b/>
        </w:rPr>
        <w:t>e</w:t>
      </w:r>
      <w:r w:rsidRPr="00815BF0">
        <w:rPr>
          <w:rFonts w:cstheme="minorHAnsi"/>
          <w:b/>
        </w:rPr>
        <w:t xml:space="preserve"> powinn</w:t>
      </w:r>
      <w:r w:rsidR="007B1BB1" w:rsidRPr="00815BF0">
        <w:rPr>
          <w:rFonts w:cstheme="minorHAnsi"/>
          <w:b/>
        </w:rPr>
        <w:t>o</w:t>
      </w:r>
      <w:r w:rsidRPr="00815BF0">
        <w:rPr>
          <w:rFonts w:cstheme="minorHAnsi"/>
          <w:b/>
        </w:rPr>
        <w:t xml:space="preserve"> być wydane najpóźniej w dniu złożenia wniosku o dofinansowanie.</w:t>
      </w:r>
    </w:p>
    <w:p w14:paraId="07CF73FF" w14:textId="77777777" w:rsidR="009A1C86" w:rsidRPr="00E37795" w:rsidRDefault="009A1C86" w:rsidP="009A1C86">
      <w:pPr>
        <w:spacing w:after="0" w:line="240" w:lineRule="auto"/>
        <w:jc w:val="both"/>
        <w:rPr>
          <w:rFonts w:cstheme="minorHAnsi"/>
          <w:b/>
        </w:rPr>
      </w:pPr>
    </w:p>
    <w:p w14:paraId="3CA1C066" w14:textId="4882C963" w:rsidR="009A1C86" w:rsidRDefault="009A1C86" w:rsidP="009A1C86">
      <w:pPr>
        <w:keepNext/>
        <w:keepLines/>
        <w:jc w:val="both"/>
        <w:rPr>
          <w:rFonts w:cstheme="minorHAnsi"/>
          <w:b/>
        </w:rPr>
      </w:pPr>
      <w:r w:rsidRPr="0026229E">
        <w:rPr>
          <w:rFonts w:eastAsia="TimesNewRoman,Bold" w:cs="Times New Roman"/>
          <w:b/>
          <w:bCs/>
          <w:lang w:eastAsia="pl-PL"/>
        </w:rPr>
        <w:t>Pole C.</w:t>
      </w:r>
      <w:r>
        <w:rPr>
          <w:rFonts w:eastAsia="TimesNewRoman,Bold" w:cs="Times New Roman"/>
          <w:b/>
          <w:bCs/>
          <w:lang w:eastAsia="pl-PL"/>
        </w:rPr>
        <w:t>3</w:t>
      </w:r>
      <w:r w:rsidRPr="0026229E">
        <w:rPr>
          <w:rFonts w:eastAsia="TimesNewRoman,Bold" w:cs="Times New Roman"/>
          <w:b/>
          <w:bCs/>
          <w:lang w:eastAsia="pl-PL"/>
        </w:rPr>
        <w:t xml:space="preserve">.1 </w:t>
      </w:r>
      <w:r w:rsidR="00A82F1A">
        <w:rPr>
          <w:rFonts w:eastAsia="TimesNewRoman,Bold" w:cs="Times New Roman"/>
          <w:b/>
          <w:bCs/>
          <w:lang w:eastAsia="pl-PL"/>
        </w:rPr>
        <w:t xml:space="preserve">albo C.3.2 </w:t>
      </w:r>
      <w:r w:rsidR="00A82F1A" w:rsidRPr="00A82F1A">
        <w:rPr>
          <w:rFonts w:eastAsia="TimesNewRoman,Bold" w:cs="Times New Roman"/>
          <w:bCs/>
          <w:lang w:eastAsia="pl-PL"/>
        </w:rPr>
        <w:t>n</w:t>
      </w:r>
      <w:r w:rsidRPr="0026229E">
        <w:t>ależy zaznaczyć w celu potwierdzenia zgodności z warunkami Programu</w:t>
      </w:r>
      <w:r>
        <w:t xml:space="preserve"> w zakresie uprawnienia do najwyższego poziomu dofinansowania</w:t>
      </w:r>
      <w:r w:rsidRPr="0026229E">
        <w:t xml:space="preserve"> (pole obowiązkowe jeżeli we wniosku wybrano</w:t>
      </w:r>
      <w:r>
        <w:t xml:space="preserve"> </w:t>
      </w:r>
      <w:r w:rsidRPr="00AB5275">
        <w:t>Pole A.1.16</w:t>
      </w:r>
      <w:r>
        <w:t>a</w:t>
      </w:r>
      <w:r w:rsidRPr="00AB5275">
        <w:t>).</w:t>
      </w:r>
      <w:r w:rsidRPr="0026229E">
        <w:t xml:space="preserve"> </w:t>
      </w:r>
      <w:r>
        <w:rPr>
          <w:rFonts w:cstheme="minorHAnsi"/>
          <w:b/>
        </w:rPr>
        <w:t xml:space="preserve">Konieczne jest dołączenie do wniosku </w:t>
      </w:r>
      <w:r w:rsidRPr="00A82F1A">
        <w:rPr>
          <w:rFonts w:cstheme="minorHAnsi"/>
          <w:b/>
        </w:rPr>
        <w:t>zaświadczenia</w:t>
      </w:r>
      <w:r>
        <w:rPr>
          <w:rFonts w:cstheme="minorHAnsi"/>
          <w:b/>
        </w:rPr>
        <w:t xml:space="preserve"> o przeciętnym dochodzie</w:t>
      </w:r>
      <w:r w:rsidRPr="00BB41C4">
        <w:t xml:space="preserve"> </w:t>
      </w:r>
      <w:r w:rsidRPr="00BB41C4">
        <w:rPr>
          <w:rFonts w:cstheme="minorHAnsi"/>
          <w:b/>
        </w:rPr>
        <w:t>na jednego członka gospodarstwa domowego</w:t>
      </w:r>
      <w:r>
        <w:rPr>
          <w:rFonts w:cstheme="minorHAnsi"/>
          <w:b/>
        </w:rPr>
        <w:t xml:space="preserve"> Wnioskodawcy</w:t>
      </w:r>
      <w:r w:rsidR="00A82F1A">
        <w:rPr>
          <w:rFonts w:cstheme="minorHAnsi"/>
          <w:b/>
        </w:rPr>
        <w:t xml:space="preserve"> albo </w:t>
      </w:r>
      <w:r w:rsidR="00A82F1A" w:rsidRPr="00A82F1A">
        <w:rPr>
          <w:rFonts w:cstheme="minorHAnsi"/>
          <w:b/>
        </w:rPr>
        <w:t>zaświadczenia potwierdzającego ustalone prawo do otrzymywania zasiłku stałego, zasiłku okresowego, zasiłku rodzinnego lub specjalnego zasiłku opiekuńczego</w:t>
      </w:r>
      <w:r w:rsidRPr="0026229E">
        <w:rPr>
          <w:rFonts w:cstheme="minorHAnsi"/>
          <w:b/>
        </w:rPr>
        <w:t>.</w:t>
      </w:r>
    </w:p>
    <w:p w14:paraId="245EDCD4" w14:textId="2F05B7DE" w:rsidR="009A1C86" w:rsidRPr="00E37795" w:rsidRDefault="009A1C86" w:rsidP="009A1C86">
      <w:pPr>
        <w:keepNext/>
        <w:keepLines/>
        <w:jc w:val="both"/>
      </w:pPr>
      <w:r w:rsidRPr="0026229E">
        <w:rPr>
          <w:rFonts w:eastAsia="TimesNewRoman,Bold" w:cs="Times New Roman"/>
          <w:b/>
          <w:bCs/>
          <w:lang w:eastAsia="pl-PL"/>
        </w:rPr>
        <w:t>Pole C.</w:t>
      </w:r>
      <w:r>
        <w:rPr>
          <w:rFonts w:eastAsia="TimesNewRoman,Bold" w:cs="Times New Roman"/>
          <w:b/>
          <w:bCs/>
          <w:lang w:eastAsia="pl-PL"/>
        </w:rPr>
        <w:t>3</w:t>
      </w:r>
      <w:r w:rsidRPr="0026229E">
        <w:rPr>
          <w:rFonts w:eastAsia="TimesNewRoman,Bold" w:cs="Times New Roman"/>
          <w:b/>
          <w:bCs/>
          <w:lang w:eastAsia="pl-PL"/>
        </w:rPr>
        <w:t>.</w:t>
      </w:r>
      <w:r w:rsidR="00A82F1A">
        <w:rPr>
          <w:rFonts w:eastAsia="TimesNewRoman,Bold" w:cs="Times New Roman"/>
          <w:b/>
          <w:bCs/>
          <w:lang w:eastAsia="pl-PL"/>
        </w:rPr>
        <w:t>3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Pr="0026229E">
        <w:t xml:space="preserve">Należy zaznaczyć w celu potwierdzenia zgodności z warunkami Programu (pole obowiązkowe jeżeli we wniosku wybrano </w:t>
      </w:r>
      <w:r>
        <w:t>Pole A.1.16a</w:t>
      </w:r>
      <w:r w:rsidR="00A82F1A">
        <w:t xml:space="preserve"> i C.3.1</w:t>
      </w:r>
      <w:r>
        <w:t xml:space="preserve">). </w:t>
      </w:r>
      <w:r w:rsidRPr="00EA2EC1">
        <w:t>Pole zaznacza również Wnioskodawca, który nie prowadzi pozarolniczej działalność gospodarczej.</w:t>
      </w:r>
    </w:p>
    <w:p w14:paraId="664A6756" w14:textId="090FADD9" w:rsidR="009A1C86" w:rsidRPr="00EA2EC1" w:rsidRDefault="009A1C86" w:rsidP="009A1C86">
      <w:pPr>
        <w:spacing w:after="12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EA2EC1">
        <w:rPr>
          <w:rFonts w:eastAsia="TimesNewRoman,Bold" w:cs="Times New Roman"/>
          <w:bCs/>
          <w:lang w:eastAsia="pl-PL"/>
        </w:rPr>
        <w:t>Poprzez zaznaczenie tego pola Wnioskodawca oświadcza, że</w:t>
      </w:r>
      <w:r>
        <w:rPr>
          <w:rFonts w:eastAsia="TimesNewRoman,Bold" w:cs="Times New Roman"/>
          <w:bCs/>
          <w:lang w:eastAsia="pl-PL"/>
        </w:rPr>
        <w:t xml:space="preserve"> nie prowadzi pozarolniczej działalności gospodarczej albo prowadzi i jego</w:t>
      </w:r>
      <w:r w:rsidRPr="00EA2EC1">
        <w:t xml:space="preserve"> </w:t>
      </w:r>
      <w:r>
        <w:t>roczny przychód z tytułu prowadzenia pozarolniczej działalności gospodarczej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 w:rsidRPr="001259A3">
        <w:rPr>
          <w:rFonts w:eastAsia="TimesNewRoman,Bold" w:cs="Times New Roman"/>
          <w:bCs/>
          <w:lang w:eastAsia="pl-PL"/>
        </w:rPr>
        <w:t>za</w:t>
      </w:r>
      <w:r w:rsidRPr="00EA2EC1">
        <w:rPr>
          <w:rFonts w:eastAsia="TimesNewRoman,Bold" w:cs="Times New Roman"/>
          <w:bCs/>
          <w:lang w:eastAsia="pl-PL"/>
        </w:rPr>
        <w:t xml:space="preserve"> rok kalendarzowy</w:t>
      </w:r>
      <w:r w:rsidRPr="001259A3">
        <w:rPr>
          <w:rFonts w:eastAsia="TimesNewRoman,Bold" w:cs="Times New Roman"/>
          <w:bCs/>
          <w:lang w:eastAsia="pl-PL"/>
        </w:rPr>
        <w:t>, za który ustalony został</w:t>
      </w:r>
      <w:r w:rsidRPr="00EA2EC1">
        <w:rPr>
          <w:rFonts w:eastAsia="TimesNewRoman,Bold" w:cs="Times New Roman"/>
          <w:bCs/>
          <w:lang w:eastAsia="pl-PL"/>
        </w:rPr>
        <w:t xml:space="preserve">  </w:t>
      </w:r>
      <w:r w:rsidRPr="001259A3">
        <w:rPr>
          <w:rFonts w:eastAsia="TimesNewRoman,Bold" w:cs="Times New Roman"/>
          <w:bCs/>
          <w:lang w:eastAsia="pl-PL"/>
        </w:rPr>
        <w:t xml:space="preserve">przeciętny miesięczny dochód wskazany w </w:t>
      </w:r>
      <w:r w:rsidRPr="00EA2EC1">
        <w:rPr>
          <w:rFonts w:eastAsia="TimesNewRoman,Bold" w:cs="Times New Roman"/>
          <w:bCs/>
          <w:lang w:eastAsia="pl-PL"/>
        </w:rPr>
        <w:t xml:space="preserve">zaświadczeniu, o którym mowa w </w:t>
      </w:r>
      <w:r w:rsidRPr="003227A3">
        <w:rPr>
          <w:rFonts w:eastAsia="TimesNewRoman,Bold" w:cs="Times New Roman"/>
          <w:b/>
          <w:bCs/>
          <w:lang w:eastAsia="pl-PL"/>
        </w:rPr>
        <w:t>Polu C.</w:t>
      </w:r>
      <w:r>
        <w:rPr>
          <w:rFonts w:eastAsia="TimesNewRoman,Bold" w:cs="Times New Roman"/>
          <w:b/>
          <w:bCs/>
          <w:lang w:eastAsia="pl-PL"/>
        </w:rPr>
        <w:t>3</w:t>
      </w:r>
      <w:r w:rsidRPr="003227A3">
        <w:rPr>
          <w:rFonts w:eastAsia="TimesNewRoman,Bold" w:cs="Times New Roman"/>
          <w:b/>
          <w:bCs/>
          <w:lang w:eastAsia="pl-PL"/>
        </w:rPr>
        <w:t>.1</w:t>
      </w:r>
      <w:r w:rsidRPr="00EA2EC1">
        <w:rPr>
          <w:rFonts w:eastAsia="TimesNewRoman,Bold" w:cs="Times New Roman"/>
          <w:bCs/>
          <w:lang w:eastAsia="pl-PL"/>
        </w:rPr>
        <w:t xml:space="preserve"> nie  przekr</w:t>
      </w:r>
      <w:r w:rsidRPr="001259A3">
        <w:rPr>
          <w:rFonts w:eastAsia="TimesNewRoman,Bold" w:cs="Times New Roman"/>
          <w:bCs/>
          <w:lang w:eastAsia="pl-PL"/>
        </w:rPr>
        <w:t>o</w:t>
      </w:r>
      <w:r w:rsidRPr="00EA2EC1">
        <w:rPr>
          <w:rFonts w:eastAsia="TimesNewRoman,Bold" w:cs="Times New Roman"/>
          <w:bCs/>
          <w:lang w:eastAsia="pl-PL"/>
        </w:rPr>
        <w:t>cz</w:t>
      </w:r>
      <w:r w:rsidRPr="001259A3">
        <w:rPr>
          <w:rFonts w:eastAsia="TimesNewRoman,Bold" w:cs="Times New Roman"/>
          <w:bCs/>
          <w:lang w:eastAsia="pl-PL"/>
        </w:rPr>
        <w:t>ył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 w:rsidR="00A82F1A">
        <w:rPr>
          <w:rFonts w:eastAsia="TimesNewRoman,Bold" w:cs="Times New Roman"/>
          <w:bCs/>
          <w:lang w:eastAsia="pl-PL"/>
        </w:rPr>
        <w:t>dwudziestokrotności</w:t>
      </w:r>
      <w:r w:rsidRPr="00EA2EC1">
        <w:rPr>
          <w:rFonts w:eastAsia="TimesNewRoman,Bold" w:cs="Times New Roman"/>
          <w:bCs/>
          <w:lang w:eastAsia="pl-PL"/>
        </w:rPr>
        <w:t xml:space="preserve"> kwoty minimalnego wynagrodzenia za pracę określonego w rozporządzeniu Rady Ministrów obowiązującym w grudniu roku</w:t>
      </w:r>
      <w:r w:rsidRPr="001259A3">
        <w:rPr>
          <w:rFonts w:eastAsia="TimesNewRoman,Bold" w:cs="Times New Roman"/>
          <w:bCs/>
          <w:lang w:eastAsia="pl-PL"/>
        </w:rPr>
        <w:t xml:space="preserve"> poprzedzającego rok złożenia wniosku o dofinansowanie</w:t>
      </w:r>
      <w:r w:rsidRPr="00EA2EC1">
        <w:rPr>
          <w:rFonts w:eastAsia="TimesNewRoman,Bold" w:cs="Times New Roman"/>
          <w:bCs/>
          <w:lang w:eastAsia="pl-PL"/>
        </w:rPr>
        <w:t>.</w:t>
      </w:r>
      <w:r w:rsidRPr="00EA2EC1">
        <w:t xml:space="preserve"> </w:t>
      </w:r>
    </w:p>
    <w:p w14:paraId="48106331" w14:textId="77777777" w:rsidR="00476B9C" w:rsidRDefault="009A1C86" w:rsidP="00476B9C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 w:rsidRPr="000940E2">
        <w:rPr>
          <w:rFonts w:eastAsia="TimesNewRoman,Bold" w:cs="Times New Roman"/>
          <w:b/>
          <w:bCs/>
          <w:u w:val="single"/>
          <w:lang w:eastAsia="pl-PL"/>
        </w:rPr>
        <w:t>Przykład</w:t>
      </w:r>
      <w:r w:rsidRPr="000940E2">
        <w:rPr>
          <w:rFonts w:eastAsia="TimesNewRoman,Bold" w:cs="Times New Roman"/>
          <w:b/>
          <w:bCs/>
          <w:lang w:eastAsia="pl-PL"/>
        </w:rPr>
        <w:t xml:space="preserve">: </w:t>
      </w:r>
      <w:r w:rsidR="00476B9C">
        <w:rPr>
          <w:rFonts w:eastAsia="TimesNewRoman,Bold" w:cs="Times New Roman"/>
          <w:bCs/>
          <w:lang w:eastAsia="pl-PL"/>
        </w:rPr>
        <w:t xml:space="preserve">Roczny przychód Wnioskodawcy z prowadzenia działalności pozarolniczej </w:t>
      </w:r>
      <w:r w:rsidR="00476B9C" w:rsidRPr="00440074">
        <w:rPr>
          <w:rFonts w:eastAsia="TimesNewRoman,Bold" w:cs="Times New Roman"/>
          <w:bCs/>
          <w:lang w:eastAsia="pl-PL"/>
        </w:rPr>
        <w:t xml:space="preserve">za rok  wskazany w zaświadczeniu </w:t>
      </w:r>
      <w:r w:rsidR="00476B9C">
        <w:rPr>
          <w:rFonts w:eastAsia="TimesNewRoman,Bold" w:cs="Times New Roman"/>
          <w:bCs/>
          <w:lang w:eastAsia="pl-PL"/>
        </w:rPr>
        <w:t xml:space="preserve">nie może przekroczyć </w:t>
      </w:r>
      <w:r w:rsidR="00476B9C" w:rsidRPr="00EA2EC1">
        <w:rPr>
          <w:rFonts w:eastAsia="TimesNewRoman,Bold" w:cs="Times New Roman"/>
          <w:bCs/>
          <w:lang w:eastAsia="pl-PL"/>
        </w:rPr>
        <w:t>kwoty</w:t>
      </w:r>
      <w:r w:rsidR="00476B9C">
        <w:rPr>
          <w:rFonts w:eastAsia="TimesNewRoman,Bold" w:cs="Times New Roman"/>
          <w:bCs/>
          <w:lang w:eastAsia="pl-PL"/>
        </w:rPr>
        <w:t>:</w:t>
      </w:r>
    </w:p>
    <w:p w14:paraId="37BA3A06" w14:textId="6CA6EECE" w:rsidR="00476B9C" w:rsidRDefault="00476B9C" w:rsidP="00476B9C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>
        <w:rPr>
          <w:rFonts w:eastAsia="TimesNewRoman,Bold" w:cs="Times New Roman"/>
          <w:bCs/>
          <w:lang w:eastAsia="pl-PL"/>
        </w:rPr>
        <w:t xml:space="preserve">Dla wniosków składanych w 2021 roku  - 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>
        <w:rPr>
          <w:rFonts w:eastAsia="TimesNewRoman,Bold" w:cs="Times New Roman"/>
          <w:bCs/>
          <w:lang w:eastAsia="pl-PL"/>
        </w:rPr>
        <w:t xml:space="preserve">52 </w:t>
      </w:r>
      <w:r w:rsidRPr="00440074">
        <w:rPr>
          <w:rFonts w:eastAsia="TimesNewRoman,Bold" w:cs="Times New Roman"/>
          <w:bCs/>
          <w:lang w:eastAsia="pl-PL"/>
        </w:rPr>
        <w:t>000</w:t>
      </w:r>
      <w:r w:rsidRPr="00EA2EC1">
        <w:rPr>
          <w:rFonts w:eastAsia="TimesNewRoman,Bold" w:cs="Times New Roman"/>
          <w:bCs/>
          <w:lang w:eastAsia="pl-PL"/>
        </w:rPr>
        <w:t xml:space="preserve"> zł</w:t>
      </w:r>
      <w:r>
        <w:rPr>
          <w:rFonts w:eastAsia="TimesNewRoman,Bold" w:cs="Times New Roman"/>
          <w:bCs/>
          <w:lang w:eastAsia="pl-PL"/>
        </w:rPr>
        <w:t xml:space="preserve"> (2</w:t>
      </w:r>
      <w:r w:rsidRPr="00EA2EC1">
        <w:rPr>
          <w:rFonts w:eastAsia="TimesNewRoman,Bold" w:cs="Times New Roman"/>
          <w:bCs/>
          <w:lang w:eastAsia="pl-PL"/>
        </w:rPr>
        <w:t>0 x 2</w:t>
      </w:r>
      <w:r>
        <w:rPr>
          <w:rFonts w:eastAsia="TimesNewRoman,Bold" w:cs="Times New Roman"/>
          <w:bCs/>
          <w:lang w:eastAsia="pl-PL"/>
        </w:rPr>
        <w:t xml:space="preserve"> 600</w:t>
      </w:r>
      <w:r w:rsidRPr="00EA2EC1">
        <w:rPr>
          <w:rFonts w:eastAsia="TimesNewRoman,Bold" w:cs="Times New Roman"/>
          <w:bCs/>
          <w:lang w:eastAsia="pl-PL"/>
        </w:rPr>
        <w:t xml:space="preserve"> zł</w:t>
      </w:r>
      <w:r>
        <w:rPr>
          <w:rFonts w:eastAsia="TimesNewRoman,Bold" w:cs="Times New Roman"/>
          <w:bCs/>
          <w:lang w:eastAsia="pl-PL"/>
        </w:rPr>
        <w:t>),</w:t>
      </w:r>
    </w:p>
    <w:p w14:paraId="7E50CF3E" w14:textId="3FF89B68" w:rsidR="00476B9C" w:rsidRPr="00EA2EC1" w:rsidRDefault="00476B9C" w:rsidP="00476B9C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>
        <w:rPr>
          <w:rFonts w:eastAsia="TimesNewRoman,Bold" w:cs="Times New Roman"/>
          <w:bCs/>
          <w:lang w:eastAsia="pl-PL"/>
        </w:rPr>
        <w:t>Dla wniosków składanych w 2022 roku – 56 000 zł (20x 2 800 zł).</w:t>
      </w:r>
    </w:p>
    <w:p w14:paraId="7D2B8045" w14:textId="77777777" w:rsidR="00476B9C" w:rsidRPr="005B7168" w:rsidRDefault="00476B9C" w:rsidP="00476B9C">
      <w:pPr>
        <w:autoSpaceDE w:val="0"/>
        <w:autoSpaceDN w:val="0"/>
        <w:spacing w:before="40" w:after="40" w:line="240" w:lineRule="auto"/>
        <w:jc w:val="both"/>
        <w:rPr>
          <w:rFonts w:cstheme="minorHAnsi"/>
        </w:rPr>
      </w:pPr>
      <w:r w:rsidRPr="00EA2EC1">
        <w:rPr>
          <w:rFonts w:cstheme="minorHAnsi"/>
        </w:rPr>
        <w:t>Dla wniosków składanych w 202</w:t>
      </w:r>
      <w:r>
        <w:rPr>
          <w:rFonts w:cstheme="minorHAnsi"/>
        </w:rPr>
        <w:t>1</w:t>
      </w:r>
      <w:r w:rsidRPr="00EA2EC1">
        <w:rPr>
          <w:rFonts w:cstheme="minorHAnsi"/>
        </w:rPr>
        <w:t xml:space="preserve"> roku  zastosowanie ma minimalne wynagrodzenie za pracę określone w rozporządzeniu Rady Ministrów z dnia 1</w:t>
      </w:r>
      <w:r>
        <w:rPr>
          <w:rFonts w:cstheme="minorHAnsi"/>
        </w:rPr>
        <w:t>0</w:t>
      </w:r>
      <w:r w:rsidRPr="00EA2EC1">
        <w:rPr>
          <w:rFonts w:cstheme="minorHAnsi"/>
        </w:rPr>
        <w:t xml:space="preserve"> wrze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>nia 20</w:t>
      </w:r>
      <w:r>
        <w:rPr>
          <w:rFonts w:cstheme="minorHAnsi"/>
        </w:rPr>
        <w:t>19</w:t>
      </w:r>
      <w:r w:rsidRPr="00EA2EC1">
        <w:rPr>
          <w:rFonts w:cstheme="minorHAnsi" w:hint="eastAsia"/>
        </w:rPr>
        <w:t> </w:t>
      </w:r>
      <w:r w:rsidRPr="00EA2EC1">
        <w:rPr>
          <w:rFonts w:cstheme="minorHAnsi"/>
        </w:rPr>
        <w:t>r. w sprawie wysoko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 xml:space="preserve">ci minimalnego </w:t>
      </w:r>
      <w:r w:rsidRPr="005B7168">
        <w:rPr>
          <w:rFonts w:cstheme="minorHAnsi"/>
        </w:rPr>
        <w:t>wynagrodzenia za prac</w:t>
      </w:r>
      <w:r w:rsidRPr="005B7168">
        <w:rPr>
          <w:rFonts w:cstheme="minorHAnsi" w:hint="eastAsia"/>
        </w:rPr>
        <w:t>ę</w:t>
      </w:r>
      <w:r w:rsidRPr="005B7168">
        <w:rPr>
          <w:rFonts w:cstheme="minorHAnsi"/>
        </w:rPr>
        <w:t xml:space="preserve"> oraz wysoko</w:t>
      </w:r>
      <w:r w:rsidRPr="005B7168">
        <w:rPr>
          <w:rFonts w:cstheme="minorHAnsi" w:hint="eastAsia"/>
        </w:rPr>
        <w:t>ś</w:t>
      </w:r>
      <w:r w:rsidRPr="005B7168">
        <w:rPr>
          <w:rFonts w:cstheme="minorHAnsi"/>
        </w:rPr>
        <w:t>ci minimalnej stawki godzinowej w 20</w:t>
      </w:r>
      <w:r>
        <w:rPr>
          <w:rFonts w:cstheme="minorHAnsi"/>
        </w:rPr>
        <w:t>20</w:t>
      </w:r>
      <w:r w:rsidRPr="005B7168">
        <w:rPr>
          <w:rFonts w:cstheme="minorHAnsi" w:hint="eastAsia"/>
        </w:rPr>
        <w:t> </w:t>
      </w:r>
      <w:r w:rsidRPr="005B7168">
        <w:rPr>
          <w:rFonts w:cstheme="minorHAnsi"/>
        </w:rPr>
        <w:t>r.</w:t>
      </w:r>
      <w:r>
        <w:rPr>
          <w:rFonts w:cstheme="minorHAnsi"/>
        </w:rPr>
        <w:t xml:space="preserve"> </w:t>
      </w:r>
    </w:p>
    <w:p w14:paraId="08E4D5EC" w14:textId="77777777" w:rsidR="00476B9C" w:rsidRPr="005B7168" w:rsidRDefault="00476B9C" w:rsidP="00476B9C">
      <w:pPr>
        <w:autoSpaceDE w:val="0"/>
        <w:autoSpaceDN w:val="0"/>
        <w:spacing w:before="40" w:after="40" w:line="240" w:lineRule="auto"/>
        <w:jc w:val="both"/>
        <w:rPr>
          <w:rFonts w:cstheme="minorHAnsi"/>
        </w:rPr>
      </w:pPr>
      <w:r w:rsidRPr="00EA2EC1">
        <w:rPr>
          <w:rFonts w:cstheme="minorHAnsi"/>
        </w:rPr>
        <w:t>Dla wniosków składanych w 202</w:t>
      </w:r>
      <w:r>
        <w:rPr>
          <w:rFonts w:cstheme="minorHAnsi"/>
        </w:rPr>
        <w:t>2</w:t>
      </w:r>
      <w:r w:rsidRPr="00EA2EC1">
        <w:rPr>
          <w:rFonts w:cstheme="minorHAnsi"/>
        </w:rPr>
        <w:t xml:space="preserve"> roku  zastosowanie ma minimalne wynagrodzenie za pracę określone w rozporządzeniu Rady Ministrów z dnia 1</w:t>
      </w:r>
      <w:r>
        <w:rPr>
          <w:rFonts w:cstheme="minorHAnsi"/>
        </w:rPr>
        <w:t>5</w:t>
      </w:r>
      <w:r w:rsidRPr="00EA2EC1">
        <w:rPr>
          <w:rFonts w:cstheme="minorHAnsi"/>
        </w:rPr>
        <w:t xml:space="preserve"> wrze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>nia 20</w:t>
      </w:r>
      <w:r>
        <w:rPr>
          <w:rFonts w:cstheme="minorHAnsi"/>
        </w:rPr>
        <w:t>20</w:t>
      </w:r>
      <w:r w:rsidRPr="00EA2EC1">
        <w:rPr>
          <w:rFonts w:cstheme="minorHAnsi" w:hint="eastAsia"/>
        </w:rPr>
        <w:t> </w:t>
      </w:r>
      <w:r w:rsidRPr="00EA2EC1">
        <w:rPr>
          <w:rFonts w:cstheme="minorHAnsi"/>
        </w:rPr>
        <w:t>r. w sprawie wysoko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 xml:space="preserve">ci minimalnego </w:t>
      </w:r>
      <w:r w:rsidRPr="005B7168">
        <w:rPr>
          <w:rFonts w:cstheme="minorHAnsi"/>
        </w:rPr>
        <w:t>wynagrodzenia za prac</w:t>
      </w:r>
      <w:r w:rsidRPr="005B7168">
        <w:rPr>
          <w:rFonts w:cstheme="minorHAnsi" w:hint="eastAsia"/>
        </w:rPr>
        <w:t>ę</w:t>
      </w:r>
      <w:r w:rsidRPr="005B7168">
        <w:rPr>
          <w:rFonts w:cstheme="minorHAnsi"/>
        </w:rPr>
        <w:t xml:space="preserve"> oraz wysoko</w:t>
      </w:r>
      <w:r w:rsidRPr="005B7168">
        <w:rPr>
          <w:rFonts w:cstheme="minorHAnsi" w:hint="eastAsia"/>
        </w:rPr>
        <w:t>ś</w:t>
      </w:r>
      <w:r w:rsidRPr="005B7168">
        <w:rPr>
          <w:rFonts w:cstheme="minorHAnsi"/>
        </w:rPr>
        <w:t>ci minimalnej stawki godzinowej w 20</w:t>
      </w:r>
      <w:r>
        <w:rPr>
          <w:rFonts w:cstheme="minorHAnsi"/>
        </w:rPr>
        <w:t>21</w:t>
      </w:r>
      <w:r w:rsidRPr="005B7168">
        <w:rPr>
          <w:rFonts w:cstheme="minorHAnsi" w:hint="eastAsia"/>
        </w:rPr>
        <w:t> </w:t>
      </w:r>
      <w:r w:rsidRPr="005B7168">
        <w:rPr>
          <w:rFonts w:cstheme="minorHAnsi"/>
        </w:rPr>
        <w:t>r.</w:t>
      </w:r>
      <w:r>
        <w:rPr>
          <w:rFonts w:cstheme="minorHAnsi"/>
        </w:rPr>
        <w:t xml:space="preserve"> </w:t>
      </w:r>
    </w:p>
    <w:p w14:paraId="6C104FA9" w14:textId="77777777" w:rsidR="00476B9C" w:rsidRDefault="00476B9C" w:rsidP="009A1C86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</w:p>
    <w:p w14:paraId="2D5189C5" w14:textId="4694D398" w:rsidR="009A1C86" w:rsidRPr="0026229E" w:rsidRDefault="009A1C86" w:rsidP="009A1C86">
      <w:pPr>
        <w:spacing w:after="12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>Pole C.</w:t>
      </w:r>
      <w:r>
        <w:rPr>
          <w:rFonts w:eastAsia="TimesNewRoman,Bold" w:cs="Times New Roman"/>
          <w:b/>
          <w:bCs/>
          <w:lang w:eastAsia="pl-PL"/>
        </w:rPr>
        <w:t>3</w:t>
      </w:r>
      <w:r w:rsidRPr="0026229E">
        <w:rPr>
          <w:rFonts w:eastAsia="TimesNewRoman,Bold" w:cs="Times New Roman"/>
          <w:b/>
          <w:bCs/>
          <w:lang w:eastAsia="pl-PL"/>
        </w:rPr>
        <w:t>.</w:t>
      </w:r>
      <w:r w:rsidR="0058622C">
        <w:rPr>
          <w:rFonts w:eastAsia="TimesNewRoman,Bold" w:cs="Times New Roman"/>
          <w:b/>
          <w:bCs/>
          <w:lang w:eastAsia="pl-PL"/>
        </w:rPr>
        <w:t>4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Pr="0026229E">
        <w:rPr>
          <w:rFonts w:eastAsia="TimesNewRoman,Bold" w:cs="Times New Roman"/>
          <w:lang w:eastAsia="pl-PL"/>
        </w:rPr>
        <w:t>N</w:t>
      </w:r>
      <w:r w:rsidRPr="0026229E">
        <w:rPr>
          <w:rFonts w:eastAsia="Times New Roman" w:cs="Times New Roman"/>
          <w:color w:val="000000" w:themeColor="text1"/>
          <w:lang w:eastAsia="pl-PL"/>
        </w:rPr>
        <w:t xml:space="preserve">ależy wpisać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wartość rocznego przychodu Wnioskodawcy </w:t>
      </w:r>
      <w:r w:rsidRPr="0026229E">
        <w:rPr>
          <w:rFonts w:eastAsia="Times New Roman" w:cs="Times New Roman"/>
          <w:color w:val="000000" w:themeColor="text1"/>
          <w:lang w:eastAsia="pl-PL"/>
        </w:rPr>
        <w:t>z tytułu prowadzenia pozarolniczej działalności gospodarczej. Jeśli Wnioskodawca nie osiąga żadnego przychodu z tego tytułu lub nie prowadzi pozarolniczej działalności gospodarczej należy wpisać "0”</w:t>
      </w:r>
      <w:r w:rsidRPr="0026229E">
        <w:t xml:space="preserve"> .</w:t>
      </w:r>
    </w:p>
    <w:p w14:paraId="2C1F0397" w14:textId="7044D8FE" w:rsidR="009A1C86" w:rsidRPr="00BF5FFB" w:rsidRDefault="009A1C86" w:rsidP="009A1C86">
      <w:pPr>
        <w:jc w:val="both"/>
      </w:pPr>
      <w:r>
        <w:lastRenderedPageBreak/>
        <w:t>W</w:t>
      </w:r>
      <w:r w:rsidRPr="0008572B">
        <w:t xml:space="preserve">ysokość rocznego przychodu </w:t>
      </w:r>
      <w:r>
        <w:t>z tytułu prowadzenia pozarolniczej działalności gospodarczej Wnioskodawca powinien podać na podstawie</w:t>
      </w:r>
      <w:r w:rsidRPr="0008572B">
        <w:t xml:space="preserve"> zeznani</w:t>
      </w:r>
      <w:r>
        <w:t>a</w:t>
      </w:r>
      <w:r w:rsidRPr="0008572B">
        <w:t xml:space="preserve"> podatkowe</w:t>
      </w:r>
      <w:r>
        <w:t>go</w:t>
      </w:r>
      <w:r w:rsidRPr="0008572B">
        <w:t xml:space="preserve"> (korekt</w:t>
      </w:r>
      <w:r>
        <w:t>y</w:t>
      </w:r>
      <w:r w:rsidRPr="0008572B">
        <w:t xml:space="preserve"> zeznania) złożone</w:t>
      </w:r>
      <w:r>
        <w:t>go</w:t>
      </w:r>
      <w:r w:rsidRPr="0008572B">
        <w:t xml:space="preserve"> w urzędzie skarbowym lub zaświadczeni</w:t>
      </w:r>
      <w:r>
        <w:t>a</w:t>
      </w:r>
      <w:r w:rsidRPr="0008572B">
        <w:t xml:space="preserve"> z urzędu skarbowego</w:t>
      </w:r>
      <w:r>
        <w:t xml:space="preserve"> (Wnioskodawca powinien przechowywać te dokumenty i okazać w przypadku kontroli)</w:t>
      </w:r>
      <w:r w:rsidRPr="0008572B">
        <w:t xml:space="preserve">. </w:t>
      </w:r>
      <w:r w:rsidR="00815BF0">
        <w:t>Wnioskodawca, rozliczający się metodą karty podatkowej powinien wpisać wartość  rocznego  przychodu  z  tytułu  prowadzenia pozarolniczej działalności gospodarczej zgodną z jego własnymi ustaleniami (oświadczenie wnioskodawcy). Wnioskodawca ponosi odpowiedzialność za to czy przedstawiony we wniosku stan faktyczny jest zgodny ze stanem rzeczywistym.</w:t>
      </w:r>
    </w:p>
    <w:p w14:paraId="3CD97419" w14:textId="77777777" w:rsidR="009A1C86" w:rsidRPr="00BF5FFB" w:rsidRDefault="009A1C86" w:rsidP="009A1C86">
      <w:pPr>
        <w:jc w:val="both"/>
        <w:rPr>
          <w:rFonts w:eastAsia="TimesNewRoman,Bold" w:cs="Times New Roman"/>
          <w:bCs/>
          <w:lang w:eastAsia="pl-PL"/>
        </w:rPr>
      </w:pPr>
      <w:r w:rsidRPr="00274A1D">
        <w:rPr>
          <w:rFonts w:eastAsia="TimesNewRoman,Bold" w:cs="Times New Roman"/>
          <w:bCs/>
          <w:lang w:eastAsia="pl-PL"/>
        </w:rPr>
        <w:t>Do wniosku nie trzeba dołączać ww. dokumentów.</w:t>
      </w:r>
      <w:r>
        <w:rPr>
          <w:rFonts w:eastAsia="TimesNewRoman,Bold" w:cs="Times New Roman"/>
          <w:bCs/>
          <w:lang w:eastAsia="pl-PL"/>
        </w:rPr>
        <w:t xml:space="preserve"> </w:t>
      </w:r>
      <w:r w:rsidRPr="00274A1D">
        <w:rPr>
          <w:rFonts w:eastAsia="TimesNewRoman,Bold" w:cs="Times New Roman"/>
          <w:bCs/>
          <w:lang w:eastAsia="pl-PL"/>
        </w:rPr>
        <w:t xml:space="preserve">Należy przechowywać te dokumenty, od momentu złożenia wniosku o dofinansowanie do czasu zakończenia umowy o dofinansowanie (tj. do zakończenia okresu trwałości), w przypadku pozytywnej oceny wniosku i podpisania umowy o dofinansowanie. W tym okresie, na żądanie upoważnionych podmiotów, Wnioskodawca/Beneficjent jest zobowiązany do udostępnienia dokumentów potwierdzających prawidłowość </w:t>
      </w:r>
      <w:r>
        <w:rPr>
          <w:rFonts w:eastAsia="TimesNewRoman,Bold" w:cs="Times New Roman"/>
          <w:bCs/>
          <w:lang w:eastAsia="pl-PL"/>
        </w:rPr>
        <w:t xml:space="preserve">podanych </w:t>
      </w:r>
      <w:r w:rsidRPr="00274A1D">
        <w:rPr>
          <w:rFonts w:eastAsia="TimesNewRoman,Bold" w:cs="Times New Roman"/>
          <w:bCs/>
          <w:lang w:eastAsia="pl-PL"/>
        </w:rPr>
        <w:t>danych</w:t>
      </w:r>
    </w:p>
    <w:p w14:paraId="7AEA919A" w14:textId="77777777" w:rsidR="000F554D" w:rsidRPr="0008572B" w:rsidRDefault="000F554D" w:rsidP="00807641">
      <w:pPr>
        <w:jc w:val="both"/>
      </w:pPr>
    </w:p>
    <w:p w14:paraId="13E0B4B6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  <w:r w:rsidRPr="00807641">
        <w:rPr>
          <w:b/>
        </w:rPr>
        <w:t xml:space="preserve">D. FINANSOWANIE PRZEDSIĘWZIĘCIA </w:t>
      </w:r>
    </w:p>
    <w:p w14:paraId="2E817605" w14:textId="77777777" w:rsidR="00807641" w:rsidRPr="00807641" w:rsidRDefault="00807641" w:rsidP="00807641">
      <w:pPr>
        <w:spacing w:after="0" w:line="276" w:lineRule="auto"/>
        <w:contextualSpacing/>
        <w:jc w:val="both"/>
        <w:rPr>
          <w:u w:val="single"/>
        </w:rPr>
      </w:pPr>
      <w:r w:rsidRPr="00807641">
        <w:t>W tej części wniosku o dofinansowanie Wnioskodawca otrzymuje główne zestawienie kosztów wyliczonych na podstawie uzupełnienia wcześniejszych części wniosku (części B i C)</w:t>
      </w:r>
      <w:r w:rsidR="00F50AD7">
        <w:t>.</w:t>
      </w:r>
      <w:r w:rsidRPr="00807641">
        <w:t xml:space="preserve">   </w:t>
      </w:r>
    </w:p>
    <w:p w14:paraId="379977BB" w14:textId="370666C1" w:rsidR="00BC57BB" w:rsidRPr="00222700" w:rsidRDefault="00807641" w:rsidP="00BC57BB">
      <w:pPr>
        <w:spacing w:after="0" w:line="276" w:lineRule="auto"/>
        <w:jc w:val="both"/>
      </w:pPr>
      <w:r w:rsidRPr="0026229E">
        <w:rPr>
          <w:b/>
        </w:rPr>
        <w:t xml:space="preserve">Pole </w:t>
      </w:r>
      <w:r w:rsidR="001D4043" w:rsidRPr="0026229E">
        <w:rPr>
          <w:b/>
        </w:rPr>
        <w:t>D.1</w:t>
      </w:r>
      <w:r w:rsidR="00795DEF" w:rsidRPr="0026229E">
        <w:rPr>
          <w:b/>
        </w:rPr>
        <w:t xml:space="preserve"> </w:t>
      </w:r>
      <w:r w:rsidR="00BC57BB">
        <w:t xml:space="preserve">Należy wpisać </w:t>
      </w:r>
      <w:r w:rsidR="00BC57BB" w:rsidRPr="003D7D95">
        <w:t xml:space="preserve">kwotę dotacji jaką </w:t>
      </w:r>
      <w:r w:rsidR="009E6271">
        <w:t xml:space="preserve">Wnioskodawca </w:t>
      </w:r>
      <w:r w:rsidR="00BC57BB" w:rsidRPr="003D7D95">
        <w:t xml:space="preserve">uzyskał w </w:t>
      </w:r>
      <w:r w:rsidR="00A315F2" w:rsidRPr="003D7D95">
        <w:t>wersj</w:t>
      </w:r>
      <w:r w:rsidR="00A315F2">
        <w:t>ach</w:t>
      </w:r>
      <w:r w:rsidR="00A315F2" w:rsidRPr="003D7D95">
        <w:t xml:space="preserve"> </w:t>
      </w:r>
      <w:r w:rsidR="00BC57BB" w:rsidRPr="003D7D95">
        <w:t xml:space="preserve">Programu Czyste Powietrze </w:t>
      </w:r>
      <w:r w:rsidR="00A315F2" w:rsidRPr="003D7D95">
        <w:t>obowiązując</w:t>
      </w:r>
      <w:r w:rsidR="00A315F2">
        <w:t>ych</w:t>
      </w:r>
      <w:r w:rsidR="00A315F2" w:rsidRPr="003D7D95">
        <w:t xml:space="preserve"> </w:t>
      </w:r>
      <w:r w:rsidR="00A315F2">
        <w:t>do 14 maja 2020 r.</w:t>
      </w:r>
      <w:r w:rsidR="00BC57BB">
        <w:t xml:space="preserve"> (pole obowiązkowe jeżeli zaznaczono </w:t>
      </w:r>
      <w:r w:rsidR="00BC57BB">
        <w:rPr>
          <w:b/>
        </w:rPr>
        <w:t>Pole</w:t>
      </w:r>
      <w:r w:rsidR="00BC57BB" w:rsidRPr="003D7D95">
        <w:t xml:space="preserve"> </w:t>
      </w:r>
      <w:r w:rsidR="00BC57BB">
        <w:rPr>
          <w:b/>
        </w:rPr>
        <w:t>B.1.14)</w:t>
      </w:r>
      <w:r w:rsidR="00BC57BB" w:rsidRPr="003D7D95">
        <w:t>.</w:t>
      </w:r>
      <w:r w:rsidR="00BC57BB" w:rsidRPr="00222700">
        <w:t xml:space="preserve"> </w:t>
      </w:r>
    </w:p>
    <w:p w14:paraId="15931994" w14:textId="77777777" w:rsidR="00807641" w:rsidRPr="0026229E" w:rsidRDefault="00807641" w:rsidP="00BC57BB">
      <w:pPr>
        <w:spacing w:after="0" w:line="276" w:lineRule="auto"/>
        <w:jc w:val="both"/>
      </w:pPr>
      <w:r w:rsidRPr="0026229E">
        <w:rPr>
          <w:b/>
          <w:bCs/>
        </w:rPr>
        <w:t xml:space="preserve">Pole </w:t>
      </w:r>
      <w:r w:rsidR="001D4043" w:rsidRPr="0026229E">
        <w:rPr>
          <w:b/>
          <w:bCs/>
        </w:rPr>
        <w:t>D</w:t>
      </w:r>
      <w:r w:rsidR="00B33529" w:rsidRPr="0026229E">
        <w:rPr>
          <w:b/>
          <w:bCs/>
        </w:rPr>
        <w:t>.</w:t>
      </w:r>
      <w:r w:rsidR="001D4043" w:rsidRPr="0026229E">
        <w:rPr>
          <w:b/>
          <w:bCs/>
        </w:rPr>
        <w:t>2</w:t>
      </w:r>
      <w:r w:rsidRPr="0026229E">
        <w:rPr>
          <w:b/>
          <w:bCs/>
        </w:rPr>
        <w:t xml:space="preserve"> </w:t>
      </w:r>
      <w:r w:rsidR="00833FF6" w:rsidRPr="0026229E">
        <w:t>Pole wyliczane automatycznie. Pokazuj</w:t>
      </w:r>
      <w:r w:rsidR="009E6271">
        <w:t>e</w:t>
      </w:r>
      <w:r w:rsidR="00833FF6" w:rsidRPr="0026229E">
        <w:t xml:space="preserve"> sumę kosztów kwalifikowanych wybranych pozycji w tabelach, w części B wniosku. Jeżeli koszty kwalifikowane nie zostały wpisane dla wszystkich zaznaczonych pozycji, to pole </w:t>
      </w:r>
      <w:r w:rsidR="00BC57BB">
        <w:t>po</w:t>
      </w:r>
      <w:r w:rsidR="00833FF6" w:rsidRPr="0026229E">
        <w:t>zostanie puste</w:t>
      </w:r>
      <w:r w:rsidR="00C867D2" w:rsidRPr="0026229E">
        <w:t>.</w:t>
      </w:r>
    </w:p>
    <w:p w14:paraId="4748F1AC" w14:textId="77777777" w:rsidR="00807641" w:rsidRPr="0026229E" w:rsidRDefault="00807641" w:rsidP="00807641">
      <w:pPr>
        <w:spacing w:after="0" w:line="276" w:lineRule="auto"/>
        <w:jc w:val="both"/>
      </w:pPr>
      <w:r w:rsidRPr="0026229E">
        <w:rPr>
          <w:b/>
        </w:rPr>
        <w:t xml:space="preserve">Pole </w:t>
      </w:r>
      <w:r w:rsidR="00B33529" w:rsidRPr="0026229E">
        <w:rPr>
          <w:b/>
        </w:rPr>
        <w:t>D.3</w:t>
      </w:r>
      <w:r w:rsidRPr="0026229E">
        <w:t xml:space="preserve"> </w:t>
      </w:r>
      <w:r w:rsidR="00833FF6" w:rsidRPr="0026229E">
        <w:t>Pole wyliczane automatycznie. Pokazuje sumę maksymaln</w:t>
      </w:r>
      <w:r w:rsidR="00795DEF" w:rsidRPr="0026229E">
        <w:t>ych kwot</w:t>
      </w:r>
      <w:r w:rsidR="00833FF6" w:rsidRPr="0026229E">
        <w:t xml:space="preserve"> dotacji wybranych pozycji w tabelach, w części B wniosku</w:t>
      </w:r>
      <w:r w:rsidRPr="0026229E">
        <w:t>.</w:t>
      </w:r>
    </w:p>
    <w:p w14:paraId="546C2215" w14:textId="77777777" w:rsidR="00807641" w:rsidRPr="00807641" w:rsidRDefault="00807641" w:rsidP="00807641">
      <w:pPr>
        <w:spacing w:after="0" w:line="276" w:lineRule="auto"/>
        <w:jc w:val="both"/>
      </w:pPr>
      <w:r w:rsidRPr="0026229E">
        <w:rPr>
          <w:b/>
        </w:rPr>
        <w:t xml:space="preserve">Pole </w:t>
      </w:r>
      <w:r w:rsidR="00B33529" w:rsidRPr="0026229E">
        <w:rPr>
          <w:b/>
        </w:rPr>
        <w:t>D.4</w:t>
      </w:r>
      <w:r w:rsidRPr="0026229E">
        <w:t xml:space="preserve"> </w:t>
      </w:r>
      <w:r w:rsidR="00833FF6" w:rsidRPr="0026229E">
        <w:t xml:space="preserve">Pole wyliczane automatycznie. Pokazuje maksymalną dopuszczalną kwotę dotacji </w:t>
      </w:r>
      <w:r w:rsidR="00795DEF" w:rsidRPr="0026229E">
        <w:t>zgodnie z Programe</w:t>
      </w:r>
      <w:r w:rsidR="00C867D2" w:rsidRPr="0026229E">
        <w:t xml:space="preserve">m </w:t>
      </w:r>
      <w:r w:rsidR="004D0BB8" w:rsidRPr="0026229E">
        <w:t>na podstawie zaznaczone</w:t>
      </w:r>
      <w:r w:rsidR="00795DEF" w:rsidRPr="0026229E">
        <w:t>go</w:t>
      </w:r>
      <w:r w:rsidR="004D0BB8" w:rsidRPr="0026229E">
        <w:t xml:space="preserve"> zakresu rzeczowego we wniosku</w:t>
      </w:r>
      <w:r w:rsidR="00795DEF" w:rsidRPr="0026229E">
        <w:t xml:space="preserve"> oraz poziomu dofinansowania</w:t>
      </w:r>
      <w:r w:rsidR="00C867D2" w:rsidRPr="0026229E">
        <w:t>.</w:t>
      </w:r>
    </w:p>
    <w:p w14:paraId="53646E39" w14:textId="77777777" w:rsidR="00807641" w:rsidRPr="00807641" w:rsidRDefault="00807641" w:rsidP="00807641">
      <w:pPr>
        <w:spacing w:after="0" w:line="276" w:lineRule="auto"/>
        <w:jc w:val="both"/>
      </w:pPr>
      <w:r w:rsidRPr="0026229E">
        <w:rPr>
          <w:b/>
          <w:bCs/>
        </w:rPr>
        <w:t xml:space="preserve">Pole </w:t>
      </w:r>
      <w:r w:rsidR="00B33529" w:rsidRPr="0026229E">
        <w:rPr>
          <w:b/>
          <w:bCs/>
        </w:rPr>
        <w:t>D.5</w:t>
      </w:r>
      <w:r w:rsidRPr="0026229E">
        <w:t xml:space="preserve"> </w:t>
      </w:r>
      <w:r w:rsidR="004D0BB8" w:rsidRPr="0026229E">
        <w:t xml:space="preserve">Pole wyliczane automatycznie. Pokazuje </w:t>
      </w:r>
      <w:r w:rsidR="00F31C52">
        <w:t>dotację o jaką wnioskuje Wnioskodawca wyliczoną</w:t>
      </w:r>
      <w:r w:rsidR="004D0BB8" w:rsidRPr="0026229E">
        <w:t xml:space="preserve"> na podstawie danych zawartych </w:t>
      </w:r>
      <w:r w:rsidR="00F629E8">
        <w:t xml:space="preserve">we </w:t>
      </w:r>
      <w:r w:rsidR="004D0BB8" w:rsidRPr="0026229E">
        <w:t>wniosku.</w:t>
      </w:r>
      <w:r>
        <w:t xml:space="preserve"> </w:t>
      </w:r>
      <w:r w:rsidR="00F31C52" w:rsidRPr="00A331C3">
        <w:rPr>
          <w:b/>
        </w:rPr>
        <w:t xml:space="preserve">Wnioskowana kwota dotacji określa maksymalną kwotę dotacji, jaka może zostać wypłacona Wnioskodawcy. </w:t>
      </w:r>
      <w:r w:rsidR="008B1685" w:rsidRPr="00A331C3">
        <w:rPr>
          <w:b/>
        </w:rPr>
        <w:t>Kwota wypłaconej dotacji</w:t>
      </w:r>
      <w:r w:rsidR="00F31C52" w:rsidRPr="00A331C3">
        <w:rPr>
          <w:b/>
        </w:rPr>
        <w:t>, jest uzależniona od rzeczywistych kosztów realizacji przedsięwzięcia, rozliczanych w ramach wniosku/ów o płatność.</w:t>
      </w:r>
    </w:p>
    <w:p w14:paraId="4EE55E71" w14:textId="77777777" w:rsidR="0047699A" w:rsidRDefault="0047699A" w:rsidP="0047699A">
      <w:pPr>
        <w:spacing w:after="0" w:line="276" w:lineRule="auto"/>
        <w:jc w:val="both"/>
      </w:pPr>
      <w:r>
        <w:t>Uwaga! W przypadku, gdy w budynku/lokalu mieszkalnym, w którym realizowane będzie wnioskowane przedsięwzięcie, prowadzona jest działalność gospodarcza, wysokość wnioskowanej dotacji do kwoty jest pomniejsz</w:t>
      </w:r>
      <w:r w:rsidR="00036C14">
        <w:t>o</w:t>
      </w:r>
      <w:r>
        <w:t>na proporcjonalnie do powierzchni zajmowanej na prowadzenie działalności gospodarczej.</w:t>
      </w:r>
    </w:p>
    <w:p w14:paraId="5064F7CE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</w:p>
    <w:p w14:paraId="4C83831C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  <w:r w:rsidRPr="00807641">
        <w:rPr>
          <w:b/>
        </w:rPr>
        <w:t xml:space="preserve">E. OŚWIADCZENIA </w:t>
      </w:r>
    </w:p>
    <w:p w14:paraId="6C49AAE0" w14:textId="77777777" w:rsidR="00807641" w:rsidRPr="00807641" w:rsidRDefault="00807641" w:rsidP="00807641">
      <w:pPr>
        <w:spacing w:after="0" w:line="276" w:lineRule="auto"/>
        <w:jc w:val="both"/>
      </w:pPr>
      <w:r w:rsidRPr="00807641">
        <w:t>Wnioskodawca zobowiązany jest do zapoznania się z oświadczeniami wskazanymi we wniosku i ich stosowania.</w:t>
      </w:r>
    </w:p>
    <w:p w14:paraId="612D4E2E" w14:textId="77777777" w:rsidR="00303D19" w:rsidRDefault="009F084D" w:rsidP="009F084D">
      <w:pPr>
        <w:spacing w:after="0" w:line="276" w:lineRule="auto"/>
        <w:jc w:val="both"/>
      </w:pPr>
      <w:r>
        <w:t xml:space="preserve">Oświadczenia dotyczą ustalenia stanu faktycznego związanego z budynkiem/lokalem mieszkalnym oraz </w:t>
      </w:r>
      <w:r w:rsidR="00E63106">
        <w:t>Wnioskodawcą</w:t>
      </w:r>
      <w:r>
        <w:t xml:space="preserve">, a także zawierają zobowiązania związane z prawidłowością realizacji przedsięwzięcia. </w:t>
      </w:r>
      <w:r w:rsidR="00E63106">
        <w:t>Z</w:t>
      </w:r>
      <w:r>
        <w:t>łożone oświadczenia są podstawą do podjęcia decyzji o przyznaniu dotacji.</w:t>
      </w:r>
    </w:p>
    <w:p w14:paraId="54C087D2" w14:textId="77777777" w:rsidR="00303D19" w:rsidRPr="00807641" w:rsidRDefault="00303D19" w:rsidP="009F084D">
      <w:pPr>
        <w:spacing w:after="0" w:line="276" w:lineRule="auto"/>
        <w:jc w:val="both"/>
      </w:pPr>
    </w:p>
    <w:p w14:paraId="792758C7" w14:textId="77777777" w:rsidR="00303D19" w:rsidRPr="0026229E" w:rsidRDefault="00A24810" w:rsidP="009F084D">
      <w:pPr>
        <w:spacing w:after="0" w:line="276" w:lineRule="auto"/>
        <w:jc w:val="both"/>
      </w:pPr>
      <w:r>
        <w:lastRenderedPageBreak/>
        <w:t>W o</w:t>
      </w:r>
      <w:r w:rsidRPr="00A24810">
        <w:t>świadczeniu</w:t>
      </w:r>
      <w:r w:rsidRPr="0026229E">
        <w:t xml:space="preserve"> </w:t>
      </w:r>
      <w:r w:rsidRPr="0026229E">
        <w:rPr>
          <w:i/>
        </w:rPr>
        <w:t>o braku wcześniejszej dotacji w Programie Czyste Powietrze na budynek/lokal mieszkalny, w którym realizowane jest przedsięwzięcie</w:t>
      </w:r>
      <w:r>
        <w:t xml:space="preserve"> użyte sformułowanie </w:t>
      </w:r>
      <w:r w:rsidRPr="0026229E">
        <w:t>bieżąca wersja Programu oznacza wersję</w:t>
      </w:r>
      <w:r w:rsidRPr="00A24810">
        <w:t xml:space="preserve"> </w:t>
      </w:r>
      <w:r w:rsidRPr="0026229E">
        <w:t xml:space="preserve">obowiązującą od dnia </w:t>
      </w:r>
      <w:r w:rsidR="00F65FC5">
        <w:t>15.05.2020 r.</w:t>
      </w:r>
    </w:p>
    <w:p w14:paraId="7585D428" w14:textId="77777777" w:rsidR="00807641" w:rsidRPr="00807641" w:rsidRDefault="00A24810" w:rsidP="00807641">
      <w:pPr>
        <w:spacing w:after="0" w:line="276" w:lineRule="auto"/>
        <w:jc w:val="both"/>
        <w:rPr>
          <w:b/>
        </w:rPr>
      </w:pPr>
      <w:r w:rsidRPr="00A24810">
        <w:rPr>
          <w:b/>
        </w:rPr>
        <w:t xml:space="preserve"> </w:t>
      </w:r>
    </w:p>
    <w:p w14:paraId="2A290B21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  <w:r w:rsidRPr="00807641">
        <w:rPr>
          <w:b/>
        </w:rPr>
        <w:t xml:space="preserve">F. WYMAGANE ZAŁĄCZNIKI DOŁĄCZONE DO WNIOSKU </w:t>
      </w:r>
    </w:p>
    <w:p w14:paraId="039CA990" w14:textId="0C925AE7" w:rsidR="00AB7F6B" w:rsidRDefault="001C5CA4" w:rsidP="00807641">
      <w:pPr>
        <w:spacing w:after="0" w:line="276" w:lineRule="auto"/>
        <w:jc w:val="both"/>
      </w:pPr>
      <w:r w:rsidRPr="00E63665">
        <w:t>Należy zaznaczyć te załączniki (</w:t>
      </w:r>
      <w:r w:rsidR="00B33529" w:rsidRPr="00E63665">
        <w:t>Pola F.1 – F.</w:t>
      </w:r>
      <w:r w:rsidR="00103265">
        <w:t>5</w:t>
      </w:r>
      <w:r w:rsidRPr="00E63665">
        <w:t xml:space="preserve">), które </w:t>
      </w:r>
      <w:r w:rsidR="007B5D17" w:rsidRPr="00E63665">
        <w:t>W</w:t>
      </w:r>
      <w:r w:rsidRPr="00E63665">
        <w:t>nioskodawca załącza do wniosku.</w:t>
      </w:r>
      <w:r>
        <w:t xml:space="preserve"> </w:t>
      </w:r>
    </w:p>
    <w:p w14:paraId="574095C9" w14:textId="08015B8E" w:rsidR="00D61488" w:rsidRDefault="007D6808" w:rsidP="00D61488">
      <w:pPr>
        <w:spacing w:after="0" w:line="276" w:lineRule="auto"/>
        <w:jc w:val="both"/>
        <w:rPr>
          <w:b/>
        </w:rPr>
      </w:pPr>
      <w:r>
        <w:t xml:space="preserve">W przypadku Wnioskodawców uprawnionych do podwyższonego </w:t>
      </w:r>
      <w:ins w:id="0" w:author="Bartoszewski Paweł" w:date="2022-01-05T08:51:00Z">
        <w:r w:rsidR="005B3342">
          <w:t xml:space="preserve">i najwyższego </w:t>
        </w:r>
      </w:ins>
      <w:r>
        <w:t xml:space="preserve">poziomu dofinansowania, po zaznaczeniu </w:t>
      </w:r>
      <w:ins w:id="1" w:author="Bartoszewski Paweł" w:date="2022-01-05T08:51:00Z">
        <w:r w:rsidR="005B3342">
          <w:t xml:space="preserve">odpowiednio </w:t>
        </w:r>
      </w:ins>
      <w:r w:rsidRPr="00D74D69">
        <w:rPr>
          <w:b/>
        </w:rPr>
        <w:t>Pola A.1.16</w:t>
      </w:r>
      <w:r>
        <w:t xml:space="preserve"> </w:t>
      </w:r>
      <w:ins w:id="2" w:author="Bartoszewski Paweł" w:date="2022-01-05T08:52:00Z">
        <w:r w:rsidR="005B3342">
          <w:rPr>
            <w:b/>
          </w:rPr>
          <w:t xml:space="preserve">albo </w:t>
        </w:r>
        <w:r w:rsidR="005B3342" w:rsidRPr="00386333">
          <w:rPr>
            <w:b/>
          </w:rPr>
          <w:t xml:space="preserve">A.1.16a z zaznaczonym </w:t>
        </w:r>
        <w:r w:rsidR="005B3342">
          <w:rPr>
            <w:b/>
          </w:rPr>
          <w:t>P</w:t>
        </w:r>
        <w:r w:rsidR="005B3342" w:rsidRPr="00386333">
          <w:rPr>
            <w:b/>
          </w:rPr>
          <w:t>olem C.3.1</w:t>
        </w:r>
        <w:r w:rsidR="005B3342">
          <w:rPr>
            <w:b/>
          </w:rPr>
          <w:t xml:space="preserve">, </w:t>
        </w:r>
        <w:r w:rsidR="005B3342">
          <w:t xml:space="preserve"> </w:t>
        </w:r>
      </w:ins>
      <w:r>
        <w:t>pojawi</w:t>
      </w:r>
      <w:r w:rsidR="007A363D">
        <w:t>ą</w:t>
      </w:r>
      <w:r>
        <w:t xml:space="preserve"> się </w:t>
      </w:r>
      <w:r w:rsidR="007A363D" w:rsidRPr="007A363D">
        <w:rPr>
          <w:b/>
        </w:rPr>
        <w:t>Pola</w:t>
      </w:r>
      <w:r w:rsidRPr="00D74D69">
        <w:rPr>
          <w:b/>
        </w:rPr>
        <w:t xml:space="preserve"> F.2.1</w:t>
      </w:r>
      <w:r w:rsidR="007A363D">
        <w:rPr>
          <w:b/>
        </w:rPr>
        <w:t>- F.2.2.</w:t>
      </w:r>
      <w:r w:rsidR="00D61488">
        <w:rPr>
          <w:b/>
        </w:rPr>
        <w:t xml:space="preserve"> </w:t>
      </w:r>
      <w:r w:rsidR="00D61488">
        <w:t xml:space="preserve">W przypadku Wnioskodawców uprawnionych do najwyższego poziomu dofinansowania, </w:t>
      </w:r>
      <w:r w:rsidR="00D61488" w:rsidRPr="005B3342">
        <w:t xml:space="preserve">po zaznaczeniu </w:t>
      </w:r>
      <w:r w:rsidR="00D61488" w:rsidRPr="005B3342">
        <w:rPr>
          <w:b/>
        </w:rPr>
        <w:t>Pola A.1.16a</w:t>
      </w:r>
      <w:r w:rsidR="00D61488" w:rsidRPr="005B3342">
        <w:t xml:space="preserve"> </w:t>
      </w:r>
      <w:ins w:id="3" w:author="Bartoszewski Paweł" w:date="2022-01-05T08:52:00Z">
        <w:r w:rsidR="005B3342" w:rsidRPr="00386333">
          <w:rPr>
            <w:b/>
          </w:rPr>
          <w:t>z zaznaczonym Polem C.3.2</w:t>
        </w:r>
        <w:r w:rsidR="005B3342" w:rsidRPr="00386333">
          <w:t xml:space="preserve">, </w:t>
        </w:r>
      </w:ins>
      <w:r w:rsidR="00D61488" w:rsidRPr="005B3342">
        <w:t xml:space="preserve">pojawi się </w:t>
      </w:r>
      <w:r w:rsidR="00D61488" w:rsidRPr="005B3342">
        <w:rPr>
          <w:b/>
        </w:rPr>
        <w:t>Pole F.2.2.</w:t>
      </w:r>
      <w:r w:rsidR="00D61488">
        <w:rPr>
          <w:b/>
        </w:rPr>
        <w:t xml:space="preserve"> </w:t>
      </w:r>
    </w:p>
    <w:p w14:paraId="1694E254" w14:textId="54DE3D71" w:rsidR="007A363D" w:rsidRDefault="007A363D" w:rsidP="00807641">
      <w:pPr>
        <w:spacing w:after="0" w:line="276" w:lineRule="auto"/>
        <w:jc w:val="both"/>
      </w:pPr>
      <w:r>
        <w:rPr>
          <w:b/>
        </w:rPr>
        <w:t>Pole F.2.1 N</w:t>
      </w:r>
      <w:r w:rsidR="007D6808">
        <w:t>ależy wpisać nr zaświadczenia o dochodach stanowiący załącznik do wniosku</w:t>
      </w:r>
      <w:r w:rsidR="00FB0409">
        <w:t xml:space="preserve">. </w:t>
      </w:r>
      <w:r w:rsidR="00FB0409" w:rsidRPr="00FB0409">
        <w:t>W przypadku braku nr zaświadczenia należy wpisać „brak”.</w:t>
      </w:r>
    </w:p>
    <w:p w14:paraId="264C4688" w14:textId="18838AC6" w:rsidR="007D6808" w:rsidRPr="00807641" w:rsidRDefault="00174E4E" w:rsidP="00807641">
      <w:pPr>
        <w:spacing w:after="0" w:line="276" w:lineRule="auto"/>
        <w:jc w:val="both"/>
        <w:rPr>
          <w:b/>
        </w:rPr>
      </w:pPr>
      <w:r w:rsidRPr="00C66409">
        <w:rPr>
          <w:b/>
        </w:rPr>
        <w:t>Pole F.2.</w:t>
      </w:r>
      <w:r>
        <w:rPr>
          <w:b/>
        </w:rPr>
        <w:t>2</w:t>
      </w:r>
      <w:r w:rsidRPr="00D74D69">
        <w:t xml:space="preserve"> </w:t>
      </w:r>
      <w:r w:rsidR="007A363D">
        <w:t>N</w:t>
      </w:r>
      <w:r w:rsidRPr="00D74D69">
        <w:t xml:space="preserve">ależy podać datę </w:t>
      </w:r>
      <w:r w:rsidR="007A363D">
        <w:t>wydania zaświadczenia o dochodach</w:t>
      </w:r>
      <w:r w:rsidR="00D61488">
        <w:t xml:space="preserve"> albo datę zaświadczenia o prawie do otrzymywania zasiłków</w:t>
      </w:r>
      <w:r w:rsidR="007A363D">
        <w:t>. Data wydania zaświadczenia nie może być</w:t>
      </w:r>
      <w:r w:rsidRPr="00174E4E">
        <w:t xml:space="preserve"> wcześniej</w:t>
      </w:r>
      <w:r>
        <w:t>sz</w:t>
      </w:r>
      <w:r w:rsidR="007A363D">
        <w:t>a</w:t>
      </w:r>
      <w:r w:rsidRPr="00174E4E">
        <w:t xml:space="preserve"> niż 3</w:t>
      </w:r>
      <w:r>
        <w:t xml:space="preserve"> </w:t>
      </w:r>
      <w:r w:rsidRPr="00174E4E">
        <w:t xml:space="preserve">miesiące </w:t>
      </w:r>
      <w:r>
        <w:t>przed złożeniem wniosku o dofinansowanie</w:t>
      </w:r>
      <w:r>
        <w:rPr>
          <w:b/>
        </w:rPr>
        <w:t>.</w:t>
      </w:r>
    </w:p>
    <w:p w14:paraId="2C21B21C" w14:textId="340F037D" w:rsidR="00807641" w:rsidRDefault="00A45866" w:rsidP="00807641">
      <w:pPr>
        <w:spacing w:after="0" w:line="276" w:lineRule="auto"/>
        <w:jc w:val="both"/>
      </w:pPr>
      <w:r>
        <w:t xml:space="preserve">Jeżeli w imieniu wnioskodawcy, współwłaścicieli lub współmałżonka występuje pełnomocnik, należy zaznaczyć </w:t>
      </w:r>
      <w:r w:rsidRPr="00C47894">
        <w:rPr>
          <w:b/>
        </w:rPr>
        <w:t>Pole F.4</w:t>
      </w:r>
      <w:r>
        <w:t xml:space="preserve"> i załączyć pełnomocnictwa. </w:t>
      </w:r>
      <w:r w:rsidRPr="00A45866">
        <w:t>Wzór peł</w:t>
      </w:r>
      <w:bookmarkStart w:id="4" w:name="_GoBack"/>
      <w:bookmarkEnd w:id="4"/>
      <w:r w:rsidRPr="00A45866">
        <w:t>nomocnictwa do wykorzystania, dostępny jest w Portalu Beneficjenta wfośigw. Możliwe jest złożenie pełnomocnictwa bez wykorzystania powyższego wzoru lecz o treści zgodnej z wymogami Regulaminu.</w:t>
      </w:r>
    </w:p>
    <w:p w14:paraId="5C2C373B" w14:textId="77777777" w:rsidR="004533D9" w:rsidRDefault="004533D9" w:rsidP="004533D9">
      <w:pPr>
        <w:jc w:val="both"/>
      </w:pPr>
      <w:r w:rsidRPr="004533D9">
        <w:rPr>
          <w:rFonts w:eastAsia="TimesNewRoman,Bold" w:cs="Times New Roman"/>
          <w:bCs/>
          <w:lang w:eastAsia="pl-PL"/>
        </w:rPr>
        <w:t>Należy przechowywać dokumenty dotyczące umocowania pełnomocnika, od momentu złożenia wniosku o dofinansowanie do czasu zakończenia umowy o dofinansowanie (tj. do zakończenia okresu trwałości), w przypadku pozytywnej oceny wniosku i podpisania umowy o dofinansowanie. W tym okresie, na żądanie upoważnionych podmiotów, Wnioskodawca/Beneficjent jest zobowiązany do udostępnienia dokumentów potwierdzających prawidłowość umocowania pełnomocnika.</w:t>
      </w:r>
    </w:p>
    <w:p w14:paraId="5CA4C3C6" w14:textId="07EAFC0D" w:rsidR="00A45866" w:rsidRDefault="00A45866" w:rsidP="00655FBE">
      <w:pPr>
        <w:spacing w:after="240" w:line="276" w:lineRule="auto"/>
        <w:jc w:val="both"/>
      </w:pPr>
      <w:r>
        <w:t xml:space="preserve">Jeżeli </w:t>
      </w:r>
      <w:r w:rsidRPr="00A45866">
        <w:t>Wnioskodawca wyraż</w:t>
      </w:r>
      <w:r>
        <w:t>a</w:t>
      </w:r>
      <w:r w:rsidRPr="00A45866">
        <w:t xml:space="preserve"> zgod</w:t>
      </w:r>
      <w:r>
        <w:t>ę</w:t>
      </w:r>
      <w:r w:rsidRPr="00A45866">
        <w:t xml:space="preserve"> na doręczanie korespondencji z wfośigw drogą elektroniczną, za pośrednictwem poczty elektronicznej</w:t>
      </w:r>
      <w:r>
        <w:t xml:space="preserve">, zaznacza </w:t>
      </w:r>
      <w:r w:rsidRPr="00C47894">
        <w:rPr>
          <w:b/>
        </w:rPr>
        <w:t>Pole F.5</w:t>
      </w:r>
      <w:r>
        <w:t xml:space="preserve"> i</w:t>
      </w:r>
      <w:r w:rsidRPr="00A45866">
        <w:t xml:space="preserve"> dołącz</w:t>
      </w:r>
      <w:r>
        <w:t>a</w:t>
      </w:r>
      <w:r w:rsidRPr="00A45866">
        <w:t xml:space="preserve"> do wniosku oświadczenie </w:t>
      </w:r>
      <w:r w:rsidR="00645BA2" w:rsidRPr="00645BA2">
        <w:t>na obowiązującym wzorze dostępnym w Portalu Beneficjenta wfośigw</w:t>
      </w:r>
      <w:r w:rsidR="00CC0EFB">
        <w:t>.</w:t>
      </w:r>
    </w:p>
    <w:p w14:paraId="71025407" w14:textId="77777777" w:rsidR="00655FBE" w:rsidRDefault="00655FBE" w:rsidP="00655FBE">
      <w:pPr>
        <w:spacing w:after="0" w:line="276" w:lineRule="auto"/>
        <w:jc w:val="both"/>
      </w:pPr>
      <w:r w:rsidRPr="004C27AA">
        <w:t>Jeśli Wnioskodawca chce dołączyć dodatkowe informacje/dane mogące mieć wpływ na ocenę wniosku, należy dołączyć dodatkowy załącznik</w:t>
      </w:r>
      <w:r>
        <w:t>. W przypadku oświadczenia</w:t>
      </w:r>
      <w:r w:rsidRPr="004C27AA">
        <w:t xml:space="preserve"> Wnioskodawc</w:t>
      </w:r>
      <w:r>
        <w:t>y, załącznik musi być podpisany elektronicznie</w:t>
      </w:r>
      <w:r w:rsidRPr="004C27AA">
        <w:t xml:space="preserve">.  </w:t>
      </w:r>
    </w:p>
    <w:p w14:paraId="215F9E24" w14:textId="77777777" w:rsidR="00A45866" w:rsidRPr="00807641" w:rsidRDefault="00A45866" w:rsidP="00807641">
      <w:pPr>
        <w:spacing w:after="0" w:line="276" w:lineRule="auto"/>
        <w:jc w:val="both"/>
      </w:pPr>
    </w:p>
    <w:p w14:paraId="23BAA9E0" w14:textId="77777777" w:rsidR="00086F77" w:rsidRPr="00086F77" w:rsidRDefault="00086F77" w:rsidP="00086F77">
      <w:pPr>
        <w:spacing w:after="0" w:line="276" w:lineRule="auto"/>
        <w:jc w:val="both"/>
        <w:rPr>
          <w:b/>
        </w:rPr>
      </w:pPr>
      <w:r w:rsidRPr="00086F77">
        <w:rPr>
          <w:b/>
        </w:rPr>
        <w:t xml:space="preserve">WARUNKI UMOWY DOTACJI </w:t>
      </w:r>
    </w:p>
    <w:p w14:paraId="4B13B7B6" w14:textId="77777777" w:rsidR="007521B7" w:rsidRDefault="007521B7" w:rsidP="007521B7">
      <w:pPr>
        <w:autoSpaceDE w:val="0"/>
        <w:autoSpaceDN w:val="0"/>
        <w:adjustRightInd w:val="0"/>
        <w:spacing w:after="120" w:line="276" w:lineRule="auto"/>
        <w:jc w:val="both"/>
        <w:outlineLvl w:val="0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lang w:eastAsia="pl-PL"/>
        </w:rPr>
        <w:t xml:space="preserve">W </w:t>
      </w:r>
      <w:r w:rsidRPr="00086F77">
        <w:rPr>
          <w:rFonts w:eastAsia="Times New Roman" w:cstheme="minorHAnsi"/>
          <w:lang w:eastAsia="pl-PL"/>
        </w:rPr>
        <w:t xml:space="preserve">formularzu wniosku o dofinasowanie zawarto </w:t>
      </w:r>
      <w:r>
        <w:rPr>
          <w:rFonts w:eastAsia="Times New Roman" w:cstheme="minorHAnsi"/>
          <w:lang w:eastAsia="pl-PL"/>
        </w:rPr>
        <w:t>zapisy</w:t>
      </w:r>
      <w:r w:rsidRPr="00086F77">
        <w:rPr>
          <w:rFonts w:eastAsia="Times New Roman" w:cstheme="minorHAnsi"/>
          <w:lang w:eastAsia="pl-PL"/>
        </w:rPr>
        <w:t xml:space="preserve"> umowy dotacji określające </w:t>
      </w:r>
      <w:r>
        <w:rPr>
          <w:rFonts w:eastAsia="Times New Roman" w:cstheme="minorHAnsi"/>
          <w:lang w:eastAsia="pl-PL"/>
        </w:rPr>
        <w:t xml:space="preserve">jej </w:t>
      </w:r>
      <w:r w:rsidRPr="00086F77">
        <w:rPr>
          <w:rFonts w:eastAsia="Times New Roman" w:cstheme="minorHAnsi"/>
          <w:lang w:eastAsia="pl-PL"/>
        </w:rPr>
        <w:t>warunki</w:t>
      </w:r>
      <w:r>
        <w:rPr>
          <w:rFonts w:eastAsia="Times New Roman" w:cstheme="minorHAnsi"/>
          <w:lang w:eastAsia="pl-PL"/>
        </w:rPr>
        <w:t>.</w:t>
      </w:r>
      <w:r w:rsidRPr="00086F77">
        <w:rPr>
          <w:rFonts w:eastAsia="Times New Roman" w:cstheme="minorHAnsi"/>
          <w:lang w:eastAsia="pl-PL"/>
        </w:rPr>
        <w:t xml:space="preserve"> Złożenie przedmiotowego wniosku o dofinansowanie jest równoznaczne ze złożeniem przez Wnioskodawcę oświadczenia woli </w:t>
      </w:r>
      <w:r>
        <w:rPr>
          <w:rFonts w:eastAsia="Times New Roman" w:cstheme="minorHAnsi"/>
          <w:lang w:eastAsia="pl-PL"/>
        </w:rPr>
        <w:t>zawarcia</w:t>
      </w:r>
      <w:r w:rsidRPr="00086F77">
        <w:rPr>
          <w:rFonts w:eastAsia="Times New Roman" w:cstheme="minorHAnsi"/>
          <w:lang w:eastAsia="pl-PL"/>
        </w:rPr>
        <w:t xml:space="preserve"> umowy dotacji na warunkach określonych we wniosku. Zawarcie umowy nastąpi po doręczeniu Wnioskodawcy </w:t>
      </w:r>
      <w:r>
        <w:rPr>
          <w:rFonts w:eastAsia="Times New Roman" w:cstheme="minorHAnsi"/>
          <w:lang w:eastAsia="pl-PL"/>
        </w:rPr>
        <w:t xml:space="preserve">pisma informującego </w:t>
      </w:r>
      <w:r w:rsidRPr="00086F77">
        <w:rPr>
          <w:rFonts w:eastAsia="Times New Roman" w:cstheme="minorHAnsi"/>
          <w:lang w:eastAsia="pl-PL"/>
        </w:rPr>
        <w:t>o akceptacji wniosku</w:t>
      </w:r>
      <w:r>
        <w:rPr>
          <w:rFonts w:eastAsia="Times New Roman" w:cstheme="minorHAnsi"/>
          <w:lang w:eastAsia="pl-PL"/>
        </w:rPr>
        <w:t xml:space="preserve"> i przyznaniu dofinansowania</w:t>
      </w:r>
      <w:r w:rsidRPr="00086F77">
        <w:rPr>
          <w:rFonts w:eastAsia="Times New Roman" w:cstheme="minorHAnsi"/>
          <w:lang w:eastAsia="pl-PL"/>
        </w:rPr>
        <w:t xml:space="preserve"> przez właściwy WFOŚiGW</w:t>
      </w:r>
      <w:r w:rsidRPr="00086F77">
        <w:rPr>
          <w:rFonts w:eastAsia="Times New Roman" w:cstheme="minorHAnsi"/>
          <w:b/>
          <w:color w:val="000000"/>
          <w:lang w:eastAsia="pl-PL"/>
        </w:rPr>
        <w:t>.</w:t>
      </w:r>
    </w:p>
    <w:p w14:paraId="77ED8B47" w14:textId="77777777" w:rsidR="00244871" w:rsidRDefault="007521B7" w:rsidP="003D526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86F77">
        <w:rPr>
          <w:rFonts w:eastAsia="Times New Roman" w:cstheme="minorHAnsi"/>
          <w:color w:val="000000"/>
          <w:lang w:eastAsia="pl-PL"/>
        </w:rPr>
        <w:t>Pod warunkami umowy „</w:t>
      </w:r>
      <w:r w:rsidRPr="00086F77">
        <w:t>Wnoszę o zawarcie umowy dotacji na warunkach opisanych w niniejszym wniosku”,</w:t>
      </w:r>
      <w:r w:rsidRPr="00086F77">
        <w:rPr>
          <w:rFonts w:eastAsia="Times New Roman" w:cstheme="minorHAnsi"/>
          <w:color w:val="000000"/>
          <w:lang w:eastAsia="pl-PL"/>
        </w:rPr>
        <w:t xml:space="preserve"> Wnioskodawca wpisuje datę złożenia wniosku oraz składa czytelny podpis (dotyczy wersji papierowej wniosku)</w:t>
      </w:r>
      <w:r w:rsidR="00036C14">
        <w:rPr>
          <w:rFonts w:eastAsia="Times New Roman" w:cstheme="minorHAnsi"/>
          <w:color w:val="000000"/>
          <w:lang w:eastAsia="pl-PL"/>
        </w:rPr>
        <w:t>.</w:t>
      </w:r>
      <w:r w:rsidRPr="00086F77">
        <w:rPr>
          <w:rFonts w:eastAsia="Times New Roman" w:cstheme="minorHAnsi"/>
          <w:color w:val="000000"/>
          <w:lang w:eastAsia="pl-PL"/>
        </w:rPr>
        <w:t xml:space="preserve"> </w:t>
      </w:r>
    </w:p>
    <w:p w14:paraId="7DD13D16" w14:textId="77777777" w:rsidR="00244871" w:rsidRDefault="00244871" w:rsidP="003D526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44C95BAF" w14:textId="77777777" w:rsidR="00244871" w:rsidRDefault="00244871" w:rsidP="00244871">
      <w:pPr>
        <w:spacing w:after="0" w:line="276" w:lineRule="auto"/>
        <w:jc w:val="both"/>
      </w:pPr>
      <w:r>
        <w:t>Pole opcjonalne – wypełnia gmina: jeżeli wniosek jest składany przez gminę - należy wpisać numer wniosku nadany przez gminę.</w:t>
      </w:r>
    </w:p>
    <w:p w14:paraId="4E7BA9F1" w14:textId="7E0AC269" w:rsidR="007521B7" w:rsidRPr="00086F77" w:rsidRDefault="007521B7" w:rsidP="003D5262">
      <w:pPr>
        <w:autoSpaceDE w:val="0"/>
        <w:autoSpaceDN w:val="0"/>
        <w:adjustRightInd w:val="0"/>
        <w:spacing w:after="0" w:line="240" w:lineRule="auto"/>
        <w:jc w:val="both"/>
      </w:pPr>
      <w:r w:rsidRPr="00086F77">
        <w:rPr>
          <w:rFonts w:cstheme="minorHAnsi"/>
        </w:rPr>
        <w:lastRenderedPageBreak/>
        <w:t xml:space="preserve"> </w:t>
      </w:r>
    </w:p>
    <w:p w14:paraId="793360CF" w14:textId="77777777" w:rsidR="007521B7" w:rsidRDefault="007521B7" w:rsidP="005B7168">
      <w:pPr>
        <w:spacing w:after="0" w:line="276" w:lineRule="auto"/>
        <w:jc w:val="both"/>
      </w:pPr>
      <w:r w:rsidRPr="00086F77">
        <w:rPr>
          <w:b/>
        </w:rPr>
        <w:t>Uwaga!</w:t>
      </w:r>
      <w:r w:rsidRPr="00086F77">
        <w:t xml:space="preserve"> Wnioskodawca po uzupełnieniu całego wniosku jest zobowiązany do zweryfikowania formularza pod względem poprawności jego uzupełnienia. Weryfikacja formularza odbywa się poprzez naciśniecie przycisku</w:t>
      </w:r>
      <w:r w:rsidR="005B7168">
        <w:t xml:space="preserve"> </w:t>
      </w:r>
      <w:r w:rsidR="005B7168" w:rsidRPr="00086F77">
        <w:rPr>
          <w:b/>
        </w:rPr>
        <w:t>„Weryfikacja formularza”</w:t>
      </w:r>
      <w:r w:rsidR="005B7168">
        <w:rPr>
          <w:b/>
        </w:rPr>
        <w:t xml:space="preserve"> </w:t>
      </w:r>
      <w:r w:rsidR="005B7168" w:rsidRPr="00086F77">
        <w:t xml:space="preserve">umieszczonego </w:t>
      </w:r>
      <w:r w:rsidR="005B7168">
        <w:t xml:space="preserve">w prawym górnym rogu, </w:t>
      </w:r>
      <w:r w:rsidR="005B7168" w:rsidRPr="00086F77">
        <w:t>na pierwszej stronie wniosku</w:t>
      </w:r>
      <w:r w:rsidR="00EB5F5A">
        <w:t>.</w:t>
      </w:r>
    </w:p>
    <w:p w14:paraId="37345304" w14:textId="07C564E8" w:rsidR="007521B7" w:rsidRDefault="007521B7" w:rsidP="007521B7">
      <w:pPr>
        <w:spacing w:after="0" w:line="276" w:lineRule="auto"/>
        <w:jc w:val="both"/>
      </w:pPr>
      <w:r>
        <w:t>Możliwe statusy weryfikacji wniosku: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3777"/>
        <w:gridCol w:w="3021"/>
      </w:tblGrid>
      <w:tr w:rsidR="007521B7" w14:paraId="51484E5D" w14:textId="77777777" w:rsidTr="00FB3755">
        <w:tc>
          <w:tcPr>
            <w:tcW w:w="2263" w:type="dxa"/>
          </w:tcPr>
          <w:p w14:paraId="6D618562" w14:textId="77777777" w:rsidR="007521B7" w:rsidRDefault="007521B7" w:rsidP="00FB3755">
            <w:pPr>
              <w:spacing w:line="276" w:lineRule="auto"/>
              <w:jc w:val="both"/>
            </w:pPr>
            <w:r>
              <w:t>Formularz dostępny na</w:t>
            </w:r>
          </w:p>
        </w:tc>
        <w:tc>
          <w:tcPr>
            <w:tcW w:w="3777" w:type="dxa"/>
          </w:tcPr>
          <w:p w14:paraId="51470500" w14:textId="77777777" w:rsidR="007521B7" w:rsidRDefault="007521B7" w:rsidP="00FB3755">
            <w:pPr>
              <w:spacing w:line="276" w:lineRule="auto"/>
              <w:jc w:val="both"/>
            </w:pPr>
            <w:r>
              <w:t>Pozytywna weryfikacja formularza</w:t>
            </w:r>
          </w:p>
        </w:tc>
        <w:tc>
          <w:tcPr>
            <w:tcW w:w="3021" w:type="dxa"/>
          </w:tcPr>
          <w:p w14:paraId="2C97A958" w14:textId="77777777" w:rsidR="007521B7" w:rsidRDefault="007521B7" w:rsidP="00A331C3">
            <w:pPr>
              <w:spacing w:line="276" w:lineRule="auto"/>
            </w:pPr>
            <w:r>
              <w:t>Negatywna weryfikacja formularza</w:t>
            </w:r>
          </w:p>
        </w:tc>
      </w:tr>
      <w:tr w:rsidR="007521B7" w14:paraId="3985644E" w14:textId="77777777" w:rsidTr="00FB3755">
        <w:tc>
          <w:tcPr>
            <w:tcW w:w="2263" w:type="dxa"/>
          </w:tcPr>
          <w:p w14:paraId="5DF324DE" w14:textId="77777777" w:rsidR="007521B7" w:rsidRDefault="007521B7" w:rsidP="00FB3755">
            <w:pPr>
              <w:spacing w:line="276" w:lineRule="auto"/>
              <w:jc w:val="both"/>
            </w:pPr>
            <w:r>
              <w:t>portalu Beneficjenta</w:t>
            </w:r>
          </w:p>
        </w:tc>
        <w:tc>
          <w:tcPr>
            <w:tcW w:w="3777" w:type="dxa"/>
          </w:tcPr>
          <w:p w14:paraId="77B275D8" w14:textId="3205E1FB" w:rsidR="007521B7" w:rsidRDefault="007521B7" w:rsidP="00D94269">
            <w:pPr>
              <w:spacing w:line="276" w:lineRule="auto"/>
              <w:rPr>
                <w:noProof/>
              </w:rPr>
            </w:pPr>
            <w:r w:rsidRPr="00086F77">
              <w:t>„Wniosek poprawny</w:t>
            </w:r>
            <w:r>
              <w:t xml:space="preserve">. W celu złożenia wniosku umieść ten pdf w skrzynce podawczej </w:t>
            </w:r>
            <w:r w:rsidR="005E307C">
              <w:t>P</w:t>
            </w:r>
            <w:r>
              <w:t xml:space="preserve">ortalu Beneficjenta, a następnie wydrukuj wniosek i podpisz. Złóż wniosek wraz z wymaganymi załącznikami do odpowiedniego wfośigw.” </w:t>
            </w:r>
          </w:p>
        </w:tc>
        <w:tc>
          <w:tcPr>
            <w:tcW w:w="3021" w:type="dxa"/>
          </w:tcPr>
          <w:p w14:paraId="145FC7EC" w14:textId="77777777" w:rsidR="007521B7" w:rsidRDefault="007521B7" w:rsidP="00A331C3">
            <w:pPr>
              <w:spacing w:line="276" w:lineRule="auto"/>
            </w:pPr>
            <w:r w:rsidRPr="00086F77">
              <w:t>„</w:t>
            </w:r>
            <w:r>
              <w:t xml:space="preserve">Wniosek niepoprawny bądź posiada braki. Wniosek nie kwalifikuje się do złożenia w ramach Programu. </w:t>
            </w:r>
            <w:r w:rsidRPr="00086F77">
              <w:t xml:space="preserve">Funkcja wydruku została zablokowana” </w:t>
            </w:r>
          </w:p>
        </w:tc>
      </w:tr>
    </w:tbl>
    <w:p w14:paraId="549C7D77" w14:textId="55835BCF" w:rsidR="007521B7" w:rsidRDefault="007521B7" w:rsidP="007521B7">
      <w:pPr>
        <w:spacing w:after="0" w:line="276" w:lineRule="auto"/>
        <w:jc w:val="both"/>
      </w:pPr>
      <w:r w:rsidRPr="00086F77">
        <w:t xml:space="preserve">W przypadku nieprawidłowości </w:t>
      </w:r>
      <w:r>
        <w:t xml:space="preserve">w </w:t>
      </w:r>
      <w:r w:rsidRPr="00086F77">
        <w:t xml:space="preserve">wypełnieniu formularza, po weryfikacji </w:t>
      </w:r>
      <w:r>
        <w:t>zostaną wskazane pola wymagające korekty bądź uzupełnienia.</w:t>
      </w:r>
    </w:p>
    <w:p w14:paraId="12860E8F" w14:textId="77777777" w:rsidR="007521B7" w:rsidRDefault="007521B7" w:rsidP="007521B7">
      <w:pPr>
        <w:spacing w:after="0" w:line="276" w:lineRule="auto"/>
        <w:jc w:val="both"/>
      </w:pPr>
      <w:r>
        <w:t xml:space="preserve">Komunikat pojawiający się po negatywnej weryfikacji formularza </w:t>
      </w:r>
      <w:r w:rsidRPr="00086F77">
        <w:t xml:space="preserve">zobowiązuje Wnioskodawcę do poprawienia błędów. </w:t>
      </w:r>
    </w:p>
    <w:p w14:paraId="3BE92CA3" w14:textId="77777777" w:rsidR="007521B7" w:rsidRDefault="007521B7" w:rsidP="007521B7">
      <w:pPr>
        <w:spacing w:after="0" w:line="276" w:lineRule="auto"/>
        <w:jc w:val="both"/>
      </w:pPr>
      <w:r w:rsidRPr="00086F77">
        <w:t xml:space="preserve">Po usunięciu wszystkich błędów i ponownej weryfikacji formularza, </w:t>
      </w:r>
      <w:r>
        <w:t>wniosek otrzyma status pozytywny i będzie możliwe złożenie wniosku.</w:t>
      </w:r>
    </w:p>
    <w:p w14:paraId="7B6234E4" w14:textId="77777777" w:rsidR="007521B7" w:rsidRPr="00086F77" w:rsidRDefault="007521B7" w:rsidP="007521B7">
      <w:pPr>
        <w:spacing w:after="0" w:line="276" w:lineRule="auto"/>
        <w:jc w:val="both"/>
        <w:rPr>
          <w:noProof/>
        </w:rPr>
      </w:pPr>
    </w:p>
    <w:p w14:paraId="0193FA34" w14:textId="77777777" w:rsidR="007521B7" w:rsidRDefault="007521B7" w:rsidP="007521B7">
      <w:pPr>
        <w:rPr>
          <w:noProof/>
        </w:rPr>
      </w:pPr>
      <w:r>
        <w:rPr>
          <w:noProof/>
        </w:rPr>
        <w:t>W zależności od zaznaczonych pól we wniosku o dofinansowanie, n</w:t>
      </w:r>
      <w:r w:rsidRPr="00086F77">
        <w:rPr>
          <w:noProof/>
        </w:rPr>
        <w:t>a samym końcu m</w:t>
      </w:r>
      <w:r>
        <w:rPr>
          <w:noProof/>
        </w:rPr>
        <w:t xml:space="preserve">oże </w:t>
      </w:r>
      <w:r w:rsidRPr="00086F77">
        <w:rPr>
          <w:noProof/>
        </w:rPr>
        <w:t xml:space="preserve">pojawić się </w:t>
      </w:r>
      <w:r>
        <w:rPr>
          <w:noProof/>
        </w:rPr>
        <w:t xml:space="preserve">dodatkowo wzór załącznika, zawierający jedno lub dwa oświadczenia do uzupełnienia. Oświadczenia te zostaną wstepnie uzupełnione danymi z wniosku. </w:t>
      </w:r>
    </w:p>
    <w:p w14:paraId="24F25B9C" w14:textId="77777777" w:rsidR="005B7168" w:rsidRDefault="007521B7" w:rsidP="007521B7">
      <w:pPr>
        <w:rPr>
          <w:noProof/>
        </w:rPr>
      </w:pPr>
      <w:r>
        <w:rPr>
          <w:noProof/>
        </w:rPr>
        <w:t>Załącznik należy następnie wydrukować, uzupełnić o brakujace dane oraz podpisać przez wska</w:t>
      </w:r>
      <w:r w:rsidR="00732A11">
        <w:rPr>
          <w:noProof/>
        </w:rPr>
        <w:t>za</w:t>
      </w:r>
      <w:r>
        <w:rPr>
          <w:noProof/>
        </w:rPr>
        <w:t xml:space="preserve">ne w nich osoby. </w:t>
      </w:r>
    </w:p>
    <w:p w14:paraId="00B1246D" w14:textId="77777777" w:rsidR="007521B7" w:rsidRPr="003D7D95" w:rsidRDefault="007521B7" w:rsidP="007521B7">
      <w:pPr>
        <w:rPr>
          <w:b/>
          <w:noProof/>
          <w:u w:val="single"/>
        </w:rPr>
      </w:pPr>
      <w:r w:rsidRPr="003D7D95">
        <w:rPr>
          <w:b/>
          <w:noProof/>
          <w:u w:val="single"/>
        </w:rPr>
        <w:t>Opis załączników wstepnie uzupełnianych danymi z uzupełnionego wniosku o dofinansowanie.</w:t>
      </w:r>
    </w:p>
    <w:p w14:paraId="26CF23C8" w14:textId="77777777" w:rsidR="007521B7" w:rsidRDefault="007521B7" w:rsidP="007521B7">
      <w:pPr>
        <w:rPr>
          <w:b/>
        </w:rPr>
      </w:pPr>
      <w:r w:rsidRPr="00086F77">
        <w:rPr>
          <w:noProof/>
        </w:rPr>
        <w:t>„</w:t>
      </w:r>
      <w:r w:rsidRPr="00086F77">
        <w:rPr>
          <w:b/>
        </w:rPr>
        <w:t xml:space="preserve">ZAŁĄCZNIK DO WNIOSKU O DOFINANSOWANIE W RAMACH PROGRAMU PRIORYTETOWEGO „CZYSTE POWIETRZE” </w:t>
      </w:r>
      <w:r w:rsidRPr="003D7D95">
        <w:t>może zawierać dwa oświadczenia:</w:t>
      </w:r>
    </w:p>
    <w:p w14:paraId="739C77FF" w14:textId="77777777" w:rsidR="007521B7" w:rsidRPr="00086F77" w:rsidRDefault="007521B7" w:rsidP="007521B7">
      <w:pPr>
        <w:rPr>
          <w:b/>
        </w:rPr>
      </w:pPr>
      <w:r w:rsidRPr="00086F77">
        <w:rPr>
          <w:noProof/>
        </w:rPr>
        <w:t>- w</w:t>
      </w:r>
      <w:r>
        <w:rPr>
          <w:noProof/>
        </w:rPr>
        <w:t xml:space="preserve"> </w:t>
      </w:r>
      <w:r w:rsidRPr="00086F77">
        <w:rPr>
          <w:noProof/>
        </w:rPr>
        <w:t xml:space="preserve">przypadku gdy we wniosku </w:t>
      </w:r>
      <w:r>
        <w:rPr>
          <w:noProof/>
        </w:rPr>
        <w:t xml:space="preserve">zaznaczono Pole </w:t>
      </w:r>
      <w:r w:rsidRPr="003D7D95">
        <w:rPr>
          <w:b/>
          <w:noProof/>
        </w:rPr>
        <w:t>A.1.14</w:t>
      </w:r>
    </w:p>
    <w:p w14:paraId="54B47882" w14:textId="77777777" w:rsidR="007521B7" w:rsidRPr="00A329C7" w:rsidRDefault="007521B7" w:rsidP="007521B7">
      <w:pPr>
        <w:jc w:val="both"/>
        <w:rPr>
          <w:b/>
        </w:rPr>
      </w:pPr>
      <w:r w:rsidRPr="00086F77">
        <w:rPr>
          <w:b/>
        </w:rPr>
        <w:t xml:space="preserve"> „Oświadczenie współwłaściciela/wszystkich pozostałych współwłaścicieli budynku/lokalu mieszkalnego o wyrażeniu zgody na realizację przedsięwzięcia w ramach Programu Priorytetowego </w:t>
      </w:r>
      <w:r w:rsidRPr="00A329C7">
        <w:rPr>
          <w:b/>
        </w:rPr>
        <w:t>Czyste Powietrze”.</w:t>
      </w:r>
    </w:p>
    <w:p w14:paraId="2A7FEB45" w14:textId="77777777" w:rsidR="007521B7" w:rsidRPr="0026229E" w:rsidRDefault="007521B7" w:rsidP="007521B7">
      <w:pPr>
        <w:jc w:val="both"/>
      </w:pPr>
      <w:r w:rsidRPr="0026229E">
        <w:rPr>
          <w:b/>
        </w:rPr>
        <w:t xml:space="preserve">W polu </w:t>
      </w:r>
      <w:r w:rsidR="00A329C7" w:rsidRPr="0026229E">
        <w:rPr>
          <w:b/>
        </w:rPr>
        <w:t xml:space="preserve">G.1.1 </w:t>
      </w:r>
      <w:r w:rsidRPr="0026229E">
        <w:t>– należy wpisać dane osobowe współwłaściciela;</w:t>
      </w:r>
    </w:p>
    <w:p w14:paraId="087179F5" w14:textId="77777777" w:rsidR="007521B7" w:rsidRPr="0026229E" w:rsidRDefault="007521B7" w:rsidP="007521B7">
      <w:pPr>
        <w:jc w:val="both"/>
      </w:pPr>
      <w:r w:rsidRPr="0026229E">
        <w:rPr>
          <w:b/>
        </w:rPr>
        <w:t xml:space="preserve">W polu </w:t>
      </w:r>
      <w:r w:rsidR="00A329C7" w:rsidRPr="0026229E">
        <w:rPr>
          <w:b/>
        </w:rPr>
        <w:t>G.1.2</w:t>
      </w:r>
      <w:r w:rsidRPr="0026229E">
        <w:t xml:space="preserve"> – należy wpisać adres zamieszkania współwłaściciela.</w:t>
      </w:r>
    </w:p>
    <w:p w14:paraId="04604ED9" w14:textId="017E7DD3" w:rsidR="007521B7" w:rsidRPr="00086F77" w:rsidRDefault="007521B7" w:rsidP="007521B7">
      <w:pPr>
        <w:jc w:val="both"/>
      </w:pPr>
      <w:r w:rsidRPr="0026229E">
        <w:t>Tak przygotowane oświadczenie</w:t>
      </w:r>
      <w:r w:rsidR="00A87BE9">
        <w:t xml:space="preserve"> dotyczy każdego współwłaściciela</w:t>
      </w:r>
      <w:r w:rsidR="004819E2">
        <w:t xml:space="preserve"> i</w:t>
      </w:r>
      <w:r w:rsidRPr="0026229E">
        <w:t xml:space="preserve"> musi zostać podpisane przez </w:t>
      </w:r>
      <w:r w:rsidR="00A87BE9">
        <w:t xml:space="preserve">każdego </w:t>
      </w:r>
      <w:r w:rsidRPr="0026229E">
        <w:t xml:space="preserve">współwłaściciela </w:t>
      </w:r>
      <w:r w:rsidR="007B1BB1">
        <w:t>lub jego pełnomocnika</w:t>
      </w:r>
      <w:r w:rsidRPr="0026229E">
        <w:t>.</w:t>
      </w:r>
      <w:r w:rsidRPr="00086F77">
        <w:t xml:space="preserve"> </w:t>
      </w:r>
    </w:p>
    <w:p w14:paraId="7DBDA010" w14:textId="123C7892" w:rsidR="007521B7" w:rsidRPr="00086F77" w:rsidRDefault="00A87BE9" w:rsidP="007521B7">
      <w:pPr>
        <w:jc w:val="both"/>
      </w:pPr>
      <w:r>
        <w:t>Z</w:t>
      </w:r>
      <w:r w:rsidR="007521B7" w:rsidRPr="00086F77">
        <w:t>a pomocą znaku „+” w tabeli można d</w:t>
      </w:r>
      <w:r w:rsidR="00562FB9">
        <w:t>od</w:t>
      </w:r>
      <w:r w:rsidR="007521B7" w:rsidRPr="00086F77">
        <w:t>a</w:t>
      </w:r>
      <w:r w:rsidR="00562FB9">
        <w:t>wać</w:t>
      </w:r>
      <w:r w:rsidR="007521B7" w:rsidRPr="00086F77">
        <w:t xml:space="preserve"> nowe wiersze do wpisania danych osobowych </w:t>
      </w:r>
      <w:r w:rsidR="00562FB9">
        <w:t>wszystkich współwłaścicieli</w:t>
      </w:r>
      <w:r w:rsidR="007521B7" w:rsidRPr="00086F77">
        <w:t xml:space="preserve"> </w:t>
      </w:r>
    </w:p>
    <w:p w14:paraId="6EB27FB8" w14:textId="77777777" w:rsidR="007521B7" w:rsidRDefault="007521B7" w:rsidP="007521B7">
      <w:pPr>
        <w:rPr>
          <w:b/>
          <w:noProof/>
        </w:rPr>
      </w:pPr>
      <w:r w:rsidRPr="00086F77">
        <w:rPr>
          <w:noProof/>
        </w:rPr>
        <w:lastRenderedPageBreak/>
        <w:t xml:space="preserve">- w  przypadku zaznaczenia </w:t>
      </w:r>
      <w:r>
        <w:rPr>
          <w:noProof/>
        </w:rPr>
        <w:t>pola</w:t>
      </w:r>
      <w:r w:rsidRPr="00086F77">
        <w:rPr>
          <w:noProof/>
        </w:rPr>
        <w:t xml:space="preserve"> </w:t>
      </w:r>
      <w:r>
        <w:rPr>
          <w:b/>
          <w:noProof/>
        </w:rPr>
        <w:t>A.1.11</w:t>
      </w:r>
      <w:r w:rsidRPr="00086F77">
        <w:rPr>
          <w:noProof/>
        </w:rPr>
        <w:t xml:space="preserve">  </w:t>
      </w:r>
      <w:r w:rsidRPr="00086F77">
        <w:rPr>
          <w:b/>
          <w:noProof/>
        </w:rPr>
        <w:t xml:space="preserve">„Pozostaję w ustawowej wspólności majątkowej” </w:t>
      </w:r>
    </w:p>
    <w:p w14:paraId="0B768124" w14:textId="096F9411" w:rsidR="008E7F54" w:rsidRDefault="007521B7" w:rsidP="00140CA1">
      <w:pPr>
        <w:jc w:val="both"/>
        <w:rPr>
          <w:noProof/>
        </w:rPr>
      </w:pPr>
      <w:r w:rsidRPr="00086F77">
        <w:rPr>
          <w:b/>
          <w:noProof/>
        </w:rPr>
        <w:t xml:space="preserve"> „Oświadczenie współmałżonka wnioskodawcy o wyrażeniu zgody na zaciągnięcie przez współmałżonka zobowiązań wynikających z umowy dotacji”, </w:t>
      </w:r>
      <w:r w:rsidRPr="00086F77">
        <w:rPr>
          <w:noProof/>
        </w:rPr>
        <w:t xml:space="preserve">gdzie </w:t>
      </w:r>
      <w:r>
        <w:rPr>
          <w:noProof/>
        </w:rPr>
        <w:t xml:space="preserve">należy podać dane osobowe, adres zamieszkania oraz PESEL </w:t>
      </w:r>
      <w:r w:rsidRPr="00086F77">
        <w:rPr>
          <w:noProof/>
        </w:rPr>
        <w:t>współmałżon</w:t>
      </w:r>
      <w:r>
        <w:rPr>
          <w:noProof/>
        </w:rPr>
        <w:t>ka</w:t>
      </w:r>
      <w:r w:rsidR="00562FB9">
        <w:rPr>
          <w:noProof/>
        </w:rPr>
        <w:t>. Oświadczenie to</w:t>
      </w:r>
      <w:r>
        <w:rPr>
          <w:noProof/>
        </w:rPr>
        <w:t xml:space="preserve"> </w:t>
      </w:r>
      <w:r w:rsidR="00562FB9">
        <w:rPr>
          <w:noProof/>
        </w:rPr>
        <w:t>powinno być podpisane</w:t>
      </w:r>
      <w:r>
        <w:rPr>
          <w:noProof/>
        </w:rPr>
        <w:t xml:space="preserve"> czytelnym podpisem </w:t>
      </w:r>
      <w:r w:rsidR="00562FB9">
        <w:rPr>
          <w:noProof/>
        </w:rPr>
        <w:t xml:space="preserve">przez </w:t>
      </w:r>
      <w:r>
        <w:rPr>
          <w:noProof/>
        </w:rPr>
        <w:t>współmałżonka</w:t>
      </w:r>
      <w:r w:rsidR="007B1BB1">
        <w:rPr>
          <w:noProof/>
        </w:rPr>
        <w:t xml:space="preserve"> lub jego pełnomocnika</w:t>
      </w:r>
      <w:r>
        <w:rPr>
          <w:noProof/>
        </w:rPr>
        <w:t>.</w:t>
      </w:r>
      <w:r w:rsidRPr="00086F77">
        <w:rPr>
          <w:noProof/>
        </w:rPr>
        <w:t xml:space="preserve"> </w:t>
      </w:r>
    </w:p>
    <w:p w14:paraId="2AC7AAFF" w14:textId="48BEBF28" w:rsidR="00140CA1" w:rsidRDefault="00140CA1" w:rsidP="00140CA1">
      <w:pPr>
        <w:jc w:val="both"/>
      </w:pPr>
      <w:r>
        <w:t>W przypadku ustanowienia pełnomocnika konieczne jest załączenie do wniosku pełnomocnictwa.</w:t>
      </w:r>
      <w:r w:rsidR="008E7F54">
        <w:t xml:space="preserve"> </w:t>
      </w:r>
    </w:p>
    <w:p w14:paraId="16FBC65D" w14:textId="01FE53F1" w:rsidR="008E7F54" w:rsidRDefault="008E7F54" w:rsidP="00140CA1">
      <w:pPr>
        <w:jc w:val="both"/>
      </w:pPr>
    </w:p>
    <w:p w14:paraId="364465F6" w14:textId="18900441" w:rsidR="00DF0B7F" w:rsidRPr="00DF0B7F" w:rsidRDefault="00DF0B7F" w:rsidP="00DF0B7F">
      <w:pPr>
        <w:spacing w:after="0" w:line="276" w:lineRule="auto"/>
        <w:rPr>
          <w:rFonts w:ascii="Calibri" w:eastAsia="Calibri" w:hAnsi="Calibri" w:cs="Times New Roman"/>
        </w:rPr>
      </w:pPr>
      <w:r w:rsidRPr="00DF0B7F">
        <w:rPr>
          <w:rFonts w:ascii="Calibri" w:eastAsia="Calibri" w:hAnsi="Calibri" w:cs="Times New Roman"/>
        </w:rPr>
        <w:t>Załącznik:</w:t>
      </w:r>
    </w:p>
    <w:p w14:paraId="79085818" w14:textId="77777777" w:rsidR="00DF0B7F" w:rsidRPr="00DF0B7F" w:rsidRDefault="00DF0B7F" w:rsidP="00DE55BE">
      <w:pPr>
        <w:autoSpaceDE w:val="0"/>
        <w:autoSpaceDN w:val="0"/>
        <w:adjustRightInd w:val="0"/>
        <w:spacing w:after="120" w:line="276" w:lineRule="auto"/>
        <w:contextualSpacing/>
        <w:jc w:val="both"/>
        <w:outlineLvl w:val="0"/>
      </w:pPr>
      <w:r w:rsidRPr="00DF0B7F">
        <w:t xml:space="preserve">Wykaz dochodów w zakresie niepodlegającym opodatkowaniu na podstawie przepisów </w:t>
      </w:r>
      <w:r w:rsidRPr="00DF0B7F">
        <w:br/>
        <w:t xml:space="preserve">o podatku dochodowym od osób fizycznych wymienionych w art.3 pkt 1 lit.c ustawy z dnia </w:t>
      </w:r>
      <w:r w:rsidRPr="00DF0B7F">
        <w:br/>
        <w:t>28 listopada 2003 r. o świadczeniach rodzinnych.</w:t>
      </w:r>
    </w:p>
    <w:p w14:paraId="6ED4DB24" w14:textId="77777777" w:rsidR="00DE2310" w:rsidRPr="00C31B72" w:rsidRDefault="00DE2310" w:rsidP="007521B7">
      <w:pPr>
        <w:autoSpaceDE w:val="0"/>
        <w:autoSpaceDN w:val="0"/>
        <w:adjustRightInd w:val="0"/>
        <w:spacing w:after="120" w:line="276" w:lineRule="auto"/>
        <w:jc w:val="both"/>
        <w:outlineLvl w:val="0"/>
      </w:pPr>
    </w:p>
    <w:sectPr w:rsidR="00DE2310" w:rsidRPr="00C31B72" w:rsidSect="00D97C9B">
      <w:headerReference w:type="default" r:id="rId11"/>
      <w:footerReference w:type="default" r:id="rId12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D665A01" w16cex:dateUtc="2020-03-18T14:36:40.496Z"/>
  <w16cex:commentExtensible w16cex:durableId="39E867AF" w16cex:dateUtc="2020-03-18T14:37:06.797Z"/>
  <w16cex:commentExtensible w16cex:durableId="6DAB3CDA" w16cex:dateUtc="2020-03-18T14:38:46.205Z"/>
  <w16cex:commentExtensible w16cex:durableId="4D196D93" w16cex:dateUtc="2020-03-18T14:39:32.359Z"/>
  <w16cex:commentExtensible w16cex:durableId="529D1A2C" w16cex:dateUtc="2020-03-18T15:01:00.816Z"/>
  <w16cex:commentExtensible w16cex:durableId="24E70303" w16cex:dateUtc="2020-03-18T15:02:21.338Z"/>
  <w16cex:commentExtensible w16cex:durableId="1FB5C4AC" w16cex:dateUtc="2020-03-18T15:03:43.281Z"/>
  <w16cex:commentExtensible w16cex:durableId="1EDB9A1B" w16cex:dateUtc="2020-03-18T15:08:03.838Z"/>
  <w16cex:commentExtensible w16cex:durableId="3732E1EE" w16cex:dateUtc="2020-03-18T15:11:02.535Z"/>
  <w16cex:commentExtensible w16cex:durableId="0A11E7D9" w16cex:dateUtc="2020-03-18T15:12:52.609Z"/>
  <w16cex:commentExtensible w16cex:durableId="5A79D208" w16cex:dateUtc="2020-03-18T15:15:36.145Z"/>
  <w16cex:commentExtensible w16cex:durableId="43E2F9C9" w16cex:dateUtc="2020-03-18T15:20:48.516Z"/>
  <w16cex:commentExtensible w16cex:durableId="4AC382F8" w16cex:dateUtc="2020-03-18T15:30:22.822Z"/>
  <w16cex:commentExtensible w16cex:durableId="7E5B7B63" w16cex:dateUtc="2020-03-18T15:37:45.249Z"/>
  <w16cex:commentExtensible w16cex:durableId="50C714D3" w16cex:dateUtc="2020-03-18T15:47:58.699Z"/>
  <w16cex:commentExtensible w16cex:durableId="07612B17" w16cex:dateUtc="2020-03-18T15:48:19.732Z"/>
  <w16cex:commentExtensible w16cex:durableId="3761D111" w16cex:dateUtc="2020-03-18T15:50:18.739Z"/>
  <w16cex:commentExtensible w16cex:durableId="2DB8C955" w16cex:dateUtc="2020-03-18T15:51:44.732Z"/>
  <w16cex:commentExtensible w16cex:durableId="4D27CD5C" w16cex:dateUtc="2020-03-18T15:52:41.31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03FDB1E" w16cid:durableId="5FD168CE"/>
  <w16cid:commentId w16cid:paraId="1CC5D7B5" w16cid:durableId="5D06A7D4"/>
  <w16cid:commentId w16cid:paraId="6CF0EB01" w16cid:durableId="07E126A6"/>
  <w16cid:commentId w16cid:paraId="24291809" w16cid:durableId="14B8022A"/>
  <w16cid:commentId w16cid:paraId="717484AA" w16cid:durableId="4C08FC4C"/>
  <w16cid:commentId w16cid:paraId="1E125EFA" w16cid:durableId="5CAE4647"/>
  <w16cid:commentId w16cid:paraId="41D261FB" w16cid:durableId="5A2C68ED"/>
  <w16cid:commentId w16cid:paraId="3F05A6C3" w16cid:durableId="582AE4FC"/>
  <w16cid:commentId w16cid:paraId="56DB52BE" w16cid:durableId="354AD6D8"/>
  <w16cid:commentId w16cid:paraId="7C74B6C8" w16cid:durableId="0E270D6C"/>
  <w16cid:commentId w16cid:paraId="37021CF0" w16cid:durableId="10B9BA2E"/>
  <w16cid:commentId w16cid:paraId="671CFBD3" w16cid:durableId="1850A864"/>
  <w16cid:commentId w16cid:paraId="5DF5C948" w16cid:durableId="5C2B356E"/>
  <w16cid:commentId w16cid:paraId="2B6BA17F" w16cid:durableId="14F25CBB"/>
  <w16cid:commentId w16cid:paraId="5B1F3C82" w16cid:durableId="09E9CC9F"/>
  <w16cid:commentId w16cid:paraId="586129FB" w16cid:durableId="22C4814C"/>
  <w16cid:commentId w16cid:paraId="4D8555BC" w16cid:durableId="64FAE548"/>
  <w16cid:commentId w16cid:paraId="22946B76" w16cid:durableId="62E7964B"/>
  <w16cid:commentId w16cid:paraId="07647111" w16cid:durableId="517ACB58"/>
  <w16cid:commentId w16cid:paraId="3352417D" w16cid:durableId="691B3C3F"/>
  <w16cid:commentId w16cid:paraId="28A7654A" w16cid:durableId="714A43D3"/>
  <w16cid:commentId w16cid:paraId="38E584A7" w16cid:durableId="5E44ABFF"/>
  <w16cid:commentId w16cid:paraId="581EBA0E" w16cid:durableId="1B95A3E6"/>
  <w16cid:commentId w16cid:paraId="2DD49E8D" w16cid:durableId="0DE62007"/>
  <w16cid:commentId w16cid:paraId="50D35D8A" w16cid:durableId="6605D888"/>
  <w16cid:commentId w16cid:paraId="57B85A90" w16cid:durableId="1AED9FD7"/>
  <w16cid:commentId w16cid:paraId="56772193" w16cid:durableId="775012D1"/>
  <w16cid:commentId w16cid:paraId="334FE762" w16cid:durableId="71307867"/>
  <w16cid:commentId w16cid:paraId="1B6C726C" w16cid:durableId="37CB5103"/>
  <w16cid:commentId w16cid:paraId="63D53B8C" w16cid:durableId="7C87A74F"/>
  <w16cid:commentId w16cid:paraId="065A5456" w16cid:durableId="04DC6C95"/>
  <w16cid:commentId w16cid:paraId="52621EFD" w16cid:durableId="2A42ADD1"/>
  <w16cid:commentId w16cid:paraId="5653ED04" w16cid:durableId="6484D691"/>
  <w16cid:commentId w16cid:paraId="6CB8A71D" w16cid:durableId="07F984B6"/>
  <w16cid:commentId w16cid:paraId="02DD720E" w16cid:durableId="0B3FBE01"/>
  <w16cid:commentId w16cid:paraId="4B3D11B1" w16cid:durableId="5F9C1A10"/>
  <w16cid:commentId w16cid:paraId="65E0E451" w16cid:durableId="111A41FB"/>
  <w16cid:commentId w16cid:paraId="02EFFCA0" w16cid:durableId="350B385D"/>
  <w16cid:commentId w16cid:paraId="4BBB279E" w16cid:durableId="37F5648F"/>
  <w16cid:commentId w16cid:paraId="1C41B428" w16cid:durableId="543A4035"/>
  <w16cid:commentId w16cid:paraId="65EBB9A8" w16cid:durableId="1E1DEDB5"/>
  <w16cid:commentId w16cid:paraId="724C01C6" w16cid:durableId="3898140D"/>
  <w16cid:commentId w16cid:paraId="1F3E4A09" w16cid:durableId="5BBF8B48"/>
  <w16cid:commentId w16cid:paraId="27755AC4" w16cid:durableId="4AF9C133"/>
  <w16cid:commentId w16cid:paraId="006ED3EE" w16cid:durableId="23897E68"/>
  <w16cid:commentId w16cid:paraId="33AAF33E" w16cid:durableId="4F64BBAD"/>
  <w16cid:commentId w16cid:paraId="40425F4D" w16cid:durableId="05A1F53B"/>
  <w16cid:commentId w16cid:paraId="4D4ED547" w16cid:durableId="24B00CA9"/>
  <w16cid:commentId w16cid:paraId="2E69BEBE" w16cid:durableId="51AED9C0"/>
  <w16cid:commentId w16cid:paraId="6C908192" w16cid:durableId="4C40D2A5"/>
  <w16cid:commentId w16cid:paraId="42B95759" w16cid:durableId="0D106E4E"/>
  <w16cid:commentId w16cid:paraId="6458E97F" w16cid:durableId="2CC8F7B7"/>
  <w16cid:commentId w16cid:paraId="42028BC5" w16cid:durableId="6CD72A36"/>
  <w16cid:commentId w16cid:paraId="76B8EE36" w16cid:durableId="5C739069"/>
  <w16cid:commentId w16cid:paraId="2F97922B" w16cid:durableId="43C34C35"/>
  <w16cid:commentId w16cid:paraId="64CF3B88" w16cid:durableId="018CBCCF"/>
  <w16cid:commentId w16cid:paraId="7D2BCE48" w16cid:durableId="417103EE"/>
  <w16cid:commentId w16cid:paraId="1495A65B" w16cid:durableId="79FB069E"/>
  <w16cid:commentId w16cid:paraId="4C1BB0D2" w16cid:durableId="2EB229A1"/>
  <w16cid:commentId w16cid:paraId="5D5B583B" w16cid:durableId="311B5C75"/>
  <w16cid:commentId w16cid:paraId="1454B783" w16cid:durableId="655E3375"/>
  <w16cid:commentId w16cid:paraId="463A500E" w16cid:durableId="68FBF085"/>
  <w16cid:commentId w16cid:paraId="1110DB88" w16cid:durableId="205F93F9"/>
  <w16cid:commentId w16cid:paraId="4EC2BA0F" w16cid:durableId="38C32F88"/>
  <w16cid:commentId w16cid:paraId="2A3523A2" w16cid:durableId="094AA0D7"/>
  <w16cid:commentId w16cid:paraId="681F04FD" w16cid:durableId="66770C5C"/>
  <w16cid:commentId w16cid:paraId="1F68C07F" w16cid:durableId="33CBD1D2"/>
  <w16cid:commentId w16cid:paraId="10AD82F5" w16cid:durableId="5431B0B8"/>
  <w16cid:commentId w16cid:paraId="6B85BB08" w16cid:durableId="09B29EBA"/>
  <w16cid:commentId w16cid:paraId="04650D6F" w16cid:durableId="2A4DB28E"/>
  <w16cid:commentId w16cid:paraId="33C1019D" w16cid:durableId="11AA3F51"/>
  <w16cid:commentId w16cid:paraId="61385EDB" w16cid:durableId="2FEFACEB"/>
  <w16cid:commentId w16cid:paraId="0E67B6E9" w16cid:durableId="2AF231BC"/>
  <w16cid:commentId w16cid:paraId="3BE0B813" w16cid:durableId="7D408B22"/>
  <w16cid:commentId w16cid:paraId="370289EB" w16cid:durableId="4AFD4E8A"/>
  <w16cid:commentId w16cid:paraId="084571E5" w16cid:durableId="38B22FC6"/>
  <w16cid:commentId w16cid:paraId="5970B3AC" w16cid:durableId="0D665A01"/>
  <w16cid:commentId w16cid:paraId="60ED5B84" w16cid:durableId="39E867AF"/>
  <w16cid:commentId w16cid:paraId="43F84539" w16cid:durableId="6DAB3CDA"/>
  <w16cid:commentId w16cid:paraId="32C9420E" w16cid:durableId="4D196D93"/>
  <w16cid:commentId w16cid:paraId="7811C93A" w16cid:durableId="529D1A2C"/>
  <w16cid:commentId w16cid:paraId="1505674E" w16cid:durableId="24E70303"/>
  <w16cid:commentId w16cid:paraId="19DD9C35" w16cid:durableId="1FB5C4AC"/>
  <w16cid:commentId w16cid:paraId="593FDBE5" w16cid:durableId="1EDB9A1B"/>
  <w16cid:commentId w16cid:paraId="5C0527B7" w16cid:durableId="3732E1EE"/>
  <w16cid:commentId w16cid:paraId="3FBB3F4F" w16cid:durableId="0A11E7D9"/>
  <w16cid:commentId w16cid:paraId="78333AB6" w16cid:durableId="5A79D208"/>
  <w16cid:commentId w16cid:paraId="3E47A442" w16cid:durableId="43E2F9C9"/>
  <w16cid:commentId w16cid:paraId="2B27A4B9" w16cid:durableId="4AC382F8"/>
  <w16cid:commentId w16cid:paraId="634307B7" w16cid:durableId="7E5B7B63"/>
  <w16cid:commentId w16cid:paraId="3C51BF40" w16cid:durableId="50C714D3"/>
  <w16cid:commentId w16cid:paraId="5C99C130" w16cid:durableId="07612B17"/>
  <w16cid:commentId w16cid:paraId="01DD5CEB" w16cid:durableId="3761D111"/>
  <w16cid:commentId w16cid:paraId="18C11921" w16cid:durableId="2DB8C955"/>
  <w16cid:commentId w16cid:paraId="7AAC4AE3" w16cid:durableId="4D27CD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77052" w14:textId="77777777" w:rsidR="00A74847" w:rsidRDefault="00A74847" w:rsidP="006D1EF6">
      <w:pPr>
        <w:spacing w:after="0" w:line="240" w:lineRule="auto"/>
      </w:pPr>
      <w:r>
        <w:separator/>
      </w:r>
    </w:p>
  </w:endnote>
  <w:endnote w:type="continuationSeparator" w:id="0">
    <w:p w14:paraId="0A356F9C" w14:textId="77777777" w:rsidR="00A74847" w:rsidRDefault="00A74847" w:rsidP="006D1EF6">
      <w:pPr>
        <w:spacing w:after="0" w:line="240" w:lineRule="auto"/>
      </w:pPr>
      <w:r>
        <w:continuationSeparator/>
      </w:r>
    </w:p>
  </w:endnote>
  <w:endnote w:type="continuationNotice" w:id="1">
    <w:p w14:paraId="1B464062" w14:textId="77777777" w:rsidR="00A74847" w:rsidRDefault="00A748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3" w:csb1="00000000"/>
  </w:font>
  <w:font w:name="TimesNewRomanPS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5998178"/>
      <w:docPartObj>
        <w:docPartGallery w:val="Page Numbers (Bottom of Page)"/>
        <w:docPartUnique/>
      </w:docPartObj>
    </w:sdtPr>
    <w:sdtEndPr/>
    <w:sdtContent>
      <w:p w14:paraId="41D14C2B" w14:textId="5F3C2A23" w:rsidR="001B2CA8" w:rsidRDefault="001B2CA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342">
          <w:rPr>
            <w:noProof/>
          </w:rPr>
          <w:t>20</w:t>
        </w:r>
        <w:r>
          <w:fldChar w:fldCharType="end"/>
        </w:r>
      </w:p>
    </w:sdtContent>
  </w:sdt>
  <w:p w14:paraId="1563D4BB" w14:textId="77777777" w:rsidR="001B2CA8" w:rsidRDefault="001B2CA8">
    <w:pPr>
      <w:pStyle w:val="Stopka"/>
    </w:pPr>
  </w:p>
  <w:p w14:paraId="31E4CBDF" w14:textId="77777777" w:rsidR="001B2CA8" w:rsidRPr="009E57F5" w:rsidRDefault="001B2CA8">
    <w:pPr>
      <w:pStyle w:val="Stopka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B3A8E" w14:textId="77777777" w:rsidR="00A74847" w:rsidRDefault="00A74847" w:rsidP="006D1EF6">
      <w:pPr>
        <w:spacing w:after="0" w:line="240" w:lineRule="auto"/>
      </w:pPr>
      <w:r>
        <w:separator/>
      </w:r>
    </w:p>
  </w:footnote>
  <w:footnote w:type="continuationSeparator" w:id="0">
    <w:p w14:paraId="0EC23703" w14:textId="77777777" w:rsidR="00A74847" w:rsidRDefault="00A74847" w:rsidP="006D1EF6">
      <w:pPr>
        <w:spacing w:after="0" w:line="240" w:lineRule="auto"/>
      </w:pPr>
      <w:r>
        <w:continuationSeparator/>
      </w:r>
    </w:p>
  </w:footnote>
  <w:footnote w:type="continuationNotice" w:id="1">
    <w:p w14:paraId="65CD9C06" w14:textId="77777777" w:rsidR="00A74847" w:rsidRDefault="00A748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302B3" w14:textId="251B61E9" w:rsidR="001B2CA8" w:rsidRDefault="001B2CA8" w:rsidP="000E6DB1">
    <w:pPr>
      <w:pStyle w:val="Nagwek"/>
      <w:jc w:val="both"/>
      <w:rPr>
        <w:sz w:val="18"/>
      </w:rPr>
    </w:pPr>
    <w:r>
      <w:rPr>
        <w:sz w:val="18"/>
      </w:rPr>
      <w:t>Instrukcja wypełniania wniosku o dofinansowanie w ramach p</w:t>
    </w:r>
    <w:r w:rsidRPr="00763748">
      <w:rPr>
        <w:sz w:val="18"/>
      </w:rPr>
      <w:t>rogram</w:t>
    </w:r>
    <w:r>
      <w:rPr>
        <w:sz w:val="18"/>
      </w:rPr>
      <w:t>u p</w:t>
    </w:r>
    <w:r w:rsidRPr="00763748">
      <w:rPr>
        <w:sz w:val="18"/>
      </w:rPr>
      <w:t xml:space="preserve">riorytetowego </w:t>
    </w:r>
    <w:r>
      <w:rPr>
        <w:sz w:val="18"/>
      </w:rPr>
      <w:t>„</w:t>
    </w:r>
    <w:r w:rsidRPr="00763748">
      <w:rPr>
        <w:sz w:val="18"/>
      </w:rPr>
      <w:t>Czyste Powietrze</w:t>
    </w:r>
    <w:r>
      <w:rPr>
        <w:sz w:val="18"/>
      </w:rPr>
      <w:t>”</w:t>
    </w:r>
    <w:r w:rsidRPr="00763748">
      <w:rPr>
        <w:sz w:val="18"/>
      </w:rPr>
      <w:t>, dostępnego w</w:t>
    </w:r>
    <w:r>
      <w:rPr>
        <w:sz w:val="18"/>
      </w:rPr>
      <w:t> portalu beneficjenta</w:t>
    </w:r>
    <w:r>
      <w:rPr>
        <w:sz w:val="18"/>
      </w:rPr>
      <w:tab/>
    </w:r>
    <w:r>
      <w:rPr>
        <w:sz w:val="18"/>
      </w:rPr>
      <w:tab/>
    </w:r>
  </w:p>
  <w:p w14:paraId="7D0B6058" w14:textId="77777777" w:rsidR="001B2CA8" w:rsidRPr="009E57F5" w:rsidRDefault="001B2CA8" w:rsidP="009E57F5">
    <w:pPr>
      <w:pStyle w:val="Nagwek"/>
      <w:jc w:val="right"/>
      <w:rPr>
        <w:sz w:val="18"/>
      </w:rPr>
    </w:pPr>
  </w:p>
  <w:p w14:paraId="387C0F93" w14:textId="77777777" w:rsidR="001B2CA8" w:rsidRPr="00A96355" w:rsidRDefault="001B2CA8" w:rsidP="00A963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4BA"/>
    <w:multiLevelType w:val="hybridMultilevel"/>
    <w:tmpl w:val="209C5C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BA1049"/>
    <w:multiLevelType w:val="hybridMultilevel"/>
    <w:tmpl w:val="CD80464C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D4E33"/>
    <w:multiLevelType w:val="hybridMultilevel"/>
    <w:tmpl w:val="C4545FE0"/>
    <w:lvl w:ilvl="0" w:tplc="92FEC6F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E61F1A"/>
    <w:multiLevelType w:val="hybridMultilevel"/>
    <w:tmpl w:val="C1266C20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1AA72AD"/>
    <w:multiLevelType w:val="hybridMultilevel"/>
    <w:tmpl w:val="57581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8D7991"/>
    <w:multiLevelType w:val="hybridMultilevel"/>
    <w:tmpl w:val="3394175E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BE6AAB"/>
    <w:multiLevelType w:val="hybridMultilevel"/>
    <w:tmpl w:val="BFB06E1E"/>
    <w:lvl w:ilvl="0" w:tplc="CD805FB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A91900"/>
    <w:multiLevelType w:val="hybridMultilevel"/>
    <w:tmpl w:val="62DAB260"/>
    <w:lvl w:ilvl="0" w:tplc="994697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3C2405"/>
    <w:multiLevelType w:val="hybridMultilevel"/>
    <w:tmpl w:val="07F6AC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43147"/>
    <w:multiLevelType w:val="hybridMultilevel"/>
    <w:tmpl w:val="EA8A50E6"/>
    <w:lvl w:ilvl="0" w:tplc="39246264">
      <w:start w:val="1"/>
      <w:numFmt w:val="decimal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06C90E68"/>
    <w:multiLevelType w:val="hybridMultilevel"/>
    <w:tmpl w:val="2A929816"/>
    <w:lvl w:ilvl="0" w:tplc="11F43A1A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6F63ED3"/>
    <w:multiLevelType w:val="hybridMultilevel"/>
    <w:tmpl w:val="A7AE3C48"/>
    <w:lvl w:ilvl="0" w:tplc="0FFA5D2E">
      <w:start w:val="1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87650"/>
    <w:multiLevelType w:val="hybridMultilevel"/>
    <w:tmpl w:val="5C42D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564CD"/>
    <w:multiLevelType w:val="hybridMultilevel"/>
    <w:tmpl w:val="01929EFE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 w15:restartNumberingAfterBreak="0">
    <w:nsid w:val="0AB44A2B"/>
    <w:multiLevelType w:val="hybridMultilevel"/>
    <w:tmpl w:val="2766E72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0B625207"/>
    <w:multiLevelType w:val="hybridMultilevel"/>
    <w:tmpl w:val="B9D6E2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0BA15B5F"/>
    <w:multiLevelType w:val="hybridMultilevel"/>
    <w:tmpl w:val="481018D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0BEA4302"/>
    <w:multiLevelType w:val="hybridMultilevel"/>
    <w:tmpl w:val="E0A0E1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CDD3AE0"/>
    <w:multiLevelType w:val="hybridMultilevel"/>
    <w:tmpl w:val="2F58A0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883D79"/>
    <w:multiLevelType w:val="hybridMultilevel"/>
    <w:tmpl w:val="CEB82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8B5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5313DA"/>
    <w:multiLevelType w:val="hybridMultilevel"/>
    <w:tmpl w:val="AFBE96D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0F6A1948"/>
    <w:multiLevelType w:val="hybridMultilevel"/>
    <w:tmpl w:val="2124EC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F9219CB"/>
    <w:multiLevelType w:val="hybridMultilevel"/>
    <w:tmpl w:val="1A00ED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1453BF"/>
    <w:multiLevelType w:val="hybridMultilevel"/>
    <w:tmpl w:val="C2EEB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151057B"/>
    <w:multiLevelType w:val="hybridMultilevel"/>
    <w:tmpl w:val="086EB44A"/>
    <w:lvl w:ilvl="0" w:tplc="E6C81DF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9127A4"/>
    <w:multiLevelType w:val="hybridMultilevel"/>
    <w:tmpl w:val="28F0FD02"/>
    <w:lvl w:ilvl="0" w:tplc="DF82F756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A4774D"/>
    <w:multiLevelType w:val="multilevel"/>
    <w:tmpl w:val="96F60AAC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51" w:hanging="51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lvlText w:val="%1.%2.%3)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928" w:hanging="1800"/>
      </w:pPr>
      <w:rPr>
        <w:rFonts w:hint="default"/>
      </w:rPr>
    </w:lvl>
  </w:abstractNum>
  <w:abstractNum w:abstractNumId="27" w15:restartNumberingAfterBreak="0">
    <w:nsid w:val="11A759ED"/>
    <w:multiLevelType w:val="hybridMultilevel"/>
    <w:tmpl w:val="58A64E12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11AA5AC5"/>
    <w:multiLevelType w:val="hybridMultilevel"/>
    <w:tmpl w:val="E1AAE1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2A45865"/>
    <w:multiLevelType w:val="hybridMultilevel"/>
    <w:tmpl w:val="A4664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30A1A1E"/>
    <w:multiLevelType w:val="hybridMultilevel"/>
    <w:tmpl w:val="3AEA9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44D064F"/>
    <w:multiLevelType w:val="hybridMultilevel"/>
    <w:tmpl w:val="81B6C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64D44EF"/>
    <w:multiLevelType w:val="multilevel"/>
    <w:tmpl w:val="F6688326"/>
    <w:lvl w:ilvl="0">
      <w:start w:val="1"/>
      <w:numFmt w:val="decimal"/>
      <w:lvlText w:val="%1"/>
      <w:lvlJc w:val="left"/>
      <w:pPr>
        <w:tabs>
          <w:tab w:val="num" w:pos="0"/>
        </w:tabs>
        <w:ind w:left="0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44"/>
        </w:tabs>
        <w:ind w:left="144" w:hanging="576"/>
      </w:pPr>
      <w:rPr>
        <w:rFonts w:cs="Times New Roman"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288"/>
        </w:tabs>
        <w:ind w:left="288" w:hanging="720"/>
      </w:pPr>
      <w:rPr>
        <w:rFonts w:cs="Times New Roman"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-7"/>
        </w:tabs>
        <w:ind w:left="-7" w:hanging="425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576"/>
        </w:tabs>
        <w:ind w:left="576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720"/>
        </w:tabs>
        <w:ind w:left="72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864"/>
        </w:tabs>
        <w:ind w:left="86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008"/>
        </w:tabs>
        <w:ind w:left="100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152"/>
        </w:tabs>
        <w:ind w:left="1152" w:hanging="1584"/>
      </w:pPr>
      <w:rPr>
        <w:rFonts w:cs="Times New Roman" w:hint="default"/>
      </w:rPr>
    </w:lvl>
  </w:abstractNum>
  <w:abstractNum w:abstractNumId="33" w15:restartNumberingAfterBreak="0">
    <w:nsid w:val="16E86819"/>
    <w:multiLevelType w:val="hybridMultilevel"/>
    <w:tmpl w:val="A2D2E490"/>
    <w:lvl w:ilvl="0" w:tplc="F1DE9B20">
      <w:start w:val="1"/>
      <w:numFmt w:val="upperLetter"/>
      <w:lvlText w:val="%1)"/>
      <w:lvlJc w:val="left"/>
      <w:pPr>
        <w:ind w:left="1287" w:hanging="360"/>
      </w:pPr>
      <w:rPr>
        <w:rFonts w:hint="default"/>
        <w:b/>
      </w:rPr>
    </w:lvl>
    <w:lvl w:ilvl="1" w:tplc="9CC4BA44">
      <w:start w:val="1"/>
      <w:numFmt w:val="upperRoman"/>
      <w:lvlText w:val="%2."/>
      <w:lvlJc w:val="left"/>
      <w:pPr>
        <w:ind w:left="2007" w:hanging="360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E7321072">
      <w:start w:val="1"/>
      <w:numFmt w:val="decimal"/>
      <w:lvlText w:val="%4)"/>
      <w:lvlJc w:val="left"/>
      <w:pPr>
        <w:ind w:left="3447" w:hanging="360"/>
      </w:pPr>
      <w:rPr>
        <w:rFonts w:hint="default"/>
      </w:rPr>
    </w:lvl>
    <w:lvl w:ilvl="4" w:tplc="0415000F">
      <w:start w:val="1"/>
      <w:numFmt w:val="decimal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18662809"/>
    <w:multiLevelType w:val="hybridMultilevel"/>
    <w:tmpl w:val="4EB844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9017BF4"/>
    <w:multiLevelType w:val="hybridMultilevel"/>
    <w:tmpl w:val="026AF4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7C6F5E"/>
    <w:multiLevelType w:val="hybridMultilevel"/>
    <w:tmpl w:val="CC1005C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A8D48D1"/>
    <w:multiLevelType w:val="hybridMultilevel"/>
    <w:tmpl w:val="49E2C1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AB668D6"/>
    <w:multiLevelType w:val="hybridMultilevel"/>
    <w:tmpl w:val="4732C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B6F154E"/>
    <w:multiLevelType w:val="hybridMultilevel"/>
    <w:tmpl w:val="0B3C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BDD3376"/>
    <w:multiLevelType w:val="multilevel"/>
    <w:tmpl w:val="E3CCC6A8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468" w:hanging="540"/>
      </w:pPr>
      <w:rPr>
        <w:rFonts w:ascii="Wingdings" w:hAnsi="Wingdings"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1800"/>
      </w:pPr>
      <w:rPr>
        <w:rFonts w:cs="Times New Roman" w:hint="default"/>
      </w:rPr>
    </w:lvl>
  </w:abstractNum>
  <w:abstractNum w:abstractNumId="41" w15:restartNumberingAfterBreak="0">
    <w:nsid w:val="1D86617C"/>
    <w:multiLevelType w:val="hybridMultilevel"/>
    <w:tmpl w:val="087266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3473FA"/>
    <w:multiLevelType w:val="hybridMultilevel"/>
    <w:tmpl w:val="1C3812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E4E5912"/>
    <w:multiLevelType w:val="hybridMultilevel"/>
    <w:tmpl w:val="B328AE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1F081D99"/>
    <w:multiLevelType w:val="hybridMultilevel"/>
    <w:tmpl w:val="7F600662"/>
    <w:lvl w:ilvl="0" w:tplc="04150017">
      <w:start w:val="1"/>
      <w:numFmt w:val="lowerLetter"/>
      <w:lvlText w:val="%1)"/>
      <w:lvlJc w:val="left"/>
      <w:pPr>
        <w:ind w:left="4472" w:hanging="360"/>
      </w:p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5" w15:restartNumberingAfterBreak="0">
    <w:nsid w:val="1F3E38DB"/>
    <w:multiLevelType w:val="hybridMultilevel"/>
    <w:tmpl w:val="CE80A4B0"/>
    <w:lvl w:ilvl="0" w:tplc="AC42D550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1F62181E"/>
    <w:multiLevelType w:val="hybridMultilevel"/>
    <w:tmpl w:val="7D3E4820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0AA4DF1"/>
    <w:multiLevelType w:val="hybridMultilevel"/>
    <w:tmpl w:val="49E2C1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B20423"/>
    <w:multiLevelType w:val="hybridMultilevel"/>
    <w:tmpl w:val="F278808A"/>
    <w:lvl w:ilvl="0" w:tplc="F0C4481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20CD237D"/>
    <w:multiLevelType w:val="hybridMultilevel"/>
    <w:tmpl w:val="BF7EEFD8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0" w15:restartNumberingAfterBreak="0">
    <w:nsid w:val="21101CC0"/>
    <w:multiLevelType w:val="hybridMultilevel"/>
    <w:tmpl w:val="DE68E49E"/>
    <w:lvl w:ilvl="0" w:tplc="00A2B0F2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21154E06"/>
    <w:multiLevelType w:val="hybridMultilevel"/>
    <w:tmpl w:val="2D2416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1421AA1"/>
    <w:multiLevelType w:val="hybridMultilevel"/>
    <w:tmpl w:val="782A66EE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2E43BCA"/>
    <w:multiLevelType w:val="hybridMultilevel"/>
    <w:tmpl w:val="E696B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48B19E0"/>
    <w:multiLevelType w:val="hybridMultilevel"/>
    <w:tmpl w:val="9E1631D0"/>
    <w:lvl w:ilvl="0" w:tplc="04150001">
      <w:start w:val="1"/>
      <w:numFmt w:val="bullet"/>
      <w:lvlText w:val=""/>
      <w:lvlJc w:val="left"/>
      <w:pPr>
        <w:ind w:left="2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3" w:hanging="360"/>
      </w:pPr>
      <w:rPr>
        <w:rFonts w:ascii="Wingdings" w:hAnsi="Wingdings" w:hint="default"/>
      </w:rPr>
    </w:lvl>
  </w:abstractNum>
  <w:abstractNum w:abstractNumId="55" w15:restartNumberingAfterBreak="0">
    <w:nsid w:val="24A924FA"/>
    <w:multiLevelType w:val="hybridMultilevel"/>
    <w:tmpl w:val="8C46FB66"/>
    <w:lvl w:ilvl="0" w:tplc="23B058AA">
      <w:start w:val="1"/>
      <w:numFmt w:val="upperRoman"/>
      <w:lvlText w:val="%1."/>
      <w:lvlJc w:val="right"/>
      <w:pPr>
        <w:ind w:left="1314" w:hanging="18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 w15:restartNumberingAfterBreak="0">
    <w:nsid w:val="268569EB"/>
    <w:multiLevelType w:val="hybridMultilevel"/>
    <w:tmpl w:val="74AC61D6"/>
    <w:lvl w:ilvl="0" w:tplc="041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7" w15:restartNumberingAfterBreak="0">
    <w:nsid w:val="278B27BB"/>
    <w:multiLevelType w:val="hybridMultilevel"/>
    <w:tmpl w:val="D10EA352"/>
    <w:lvl w:ilvl="0" w:tplc="438CC35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282D74DA"/>
    <w:multiLevelType w:val="multilevel"/>
    <w:tmpl w:val="AA808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288541A4"/>
    <w:multiLevelType w:val="hybridMultilevel"/>
    <w:tmpl w:val="EC60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AE3D6F"/>
    <w:multiLevelType w:val="hybridMultilevel"/>
    <w:tmpl w:val="02F23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AD7372A"/>
    <w:multiLevelType w:val="hybridMultilevel"/>
    <w:tmpl w:val="23501DC0"/>
    <w:lvl w:ilvl="0" w:tplc="0415000B">
      <w:start w:val="1"/>
      <w:numFmt w:val="bullet"/>
      <w:lvlText w:val=""/>
      <w:lvlJc w:val="left"/>
      <w:pPr>
        <w:ind w:left="1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2" w15:restartNumberingAfterBreak="0">
    <w:nsid w:val="2B31340F"/>
    <w:multiLevelType w:val="hybridMultilevel"/>
    <w:tmpl w:val="BF500F6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3" w15:restartNumberingAfterBreak="0">
    <w:nsid w:val="2CAF7DB6"/>
    <w:multiLevelType w:val="hybridMultilevel"/>
    <w:tmpl w:val="0718A78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4" w15:restartNumberingAfterBreak="0">
    <w:nsid w:val="2CCE262A"/>
    <w:multiLevelType w:val="hybridMultilevel"/>
    <w:tmpl w:val="FA7E7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D4E56C7"/>
    <w:multiLevelType w:val="hybridMultilevel"/>
    <w:tmpl w:val="9590407A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6" w15:restartNumberingAfterBreak="0">
    <w:nsid w:val="2D51292D"/>
    <w:multiLevelType w:val="multilevel"/>
    <w:tmpl w:val="1550E4C2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51" w:hanging="51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lvlText w:val="%1.%2.%3)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928" w:hanging="1800"/>
      </w:pPr>
      <w:rPr>
        <w:rFonts w:hint="default"/>
      </w:rPr>
    </w:lvl>
  </w:abstractNum>
  <w:abstractNum w:abstractNumId="67" w15:restartNumberingAfterBreak="0">
    <w:nsid w:val="2E790CFE"/>
    <w:multiLevelType w:val="hybridMultilevel"/>
    <w:tmpl w:val="536E255E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FD40BEA"/>
    <w:multiLevelType w:val="hybridMultilevel"/>
    <w:tmpl w:val="C452224E"/>
    <w:lvl w:ilvl="0" w:tplc="11F43A1A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7288442E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30311543"/>
    <w:multiLevelType w:val="hybridMultilevel"/>
    <w:tmpl w:val="D93EAF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315842AA"/>
    <w:multiLevelType w:val="multilevel"/>
    <w:tmpl w:val="8160E3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32517993"/>
    <w:multiLevelType w:val="hybridMultilevel"/>
    <w:tmpl w:val="8550C6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3257789A"/>
    <w:multiLevelType w:val="hybridMultilevel"/>
    <w:tmpl w:val="2EA60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37F3EF6"/>
    <w:multiLevelType w:val="hybridMultilevel"/>
    <w:tmpl w:val="1A686AA8"/>
    <w:lvl w:ilvl="0" w:tplc="2B886094">
      <w:start w:val="1"/>
      <w:numFmt w:val="decimal"/>
      <w:lvlText w:val="%1)"/>
      <w:lvlJc w:val="left"/>
      <w:pPr>
        <w:ind w:left="780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4" w15:restartNumberingAfterBreak="0">
    <w:nsid w:val="34FF5312"/>
    <w:multiLevelType w:val="hybridMultilevel"/>
    <w:tmpl w:val="EB326A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5AD5AB9"/>
    <w:multiLevelType w:val="hybridMultilevel"/>
    <w:tmpl w:val="61E03C2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36BA2C15"/>
    <w:multiLevelType w:val="hybridMultilevel"/>
    <w:tmpl w:val="14DA6F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7D11249"/>
    <w:multiLevelType w:val="hybridMultilevel"/>
    <w:tmpl w:val="5EB48B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85256EF"/>
    <w:multiLevelType w:val="hybridMultilevel"/>
    <w:tmpl w:val="A6D02608"/>
    <w:lvl w:ilvl="0" w:tplc="4CC2235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902357B"/>
    <w:multiLevelType w:val="hybridMultilevel"/>
    <w:tmpl w:val="B71AEFAC"/>
    <w:lvl w:ilvl="0" w:tplc="938872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B7409C4"/>
    <w:multiLevelType w:val="hybridMultilevel"/>
    <w:tmpl w:val="8B04B3E2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1" w15:restartNumberingAfterBreak="0">
    <w:nsid w:val="3B8D46A5"/>
    <w:multiLevelType w:val="hybridMultilevel"/>
    <w:tmpl w:val="C0BEEB2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3C61278F"/>
    <w:multiLevelType w:val="hybridMultilevel"/>
    <w:tmpl w:val="C7324B1C"/>
    <w:lvl w:ilvl="0" w:tplc="0415000D">
      <w:start w:val="1"/>
      <w:numFmt w:val="bullet"/>
      <w:lvlText w:val=""/>
      <w:lvlJc w:val="left"/>
      <w:pPr>
        <w:ind w:left="10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3" w15:restartNumberingAfterBreak="0">
    <w:nsid w:val="3CB53946"/>
    <w:multiLevelType w:val="hybridMultilevel"/>
    <w:tmpl w:val="D51AC962"/>
    <w:lvl w:ilvl="0" w:tplc="60B0D95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D0645C1"/>
    <w:multiLevelType w:val="hybridMultilevel"/>
    <w:tmpl w:val="FBB26F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D664125"/>
    <w:multiLevelType w:val="hybridMultilevel"/>
    <w:tmpl w:val="3984C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D761F22"/>
    <w:multiLevelType w:val="hybridMultilevel"/>
    <w:tmpl w:val="8CECC5C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3E952750"/>
    <w:multiLevelType w:val="hybridMultilevel"/>
    <w:tmpl w:val="C3C4D9F8"/>
    <w:lvl w:ilvl="0" w:tplc="438CC3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40B64EAD"/>
    <w:multiLevelType w:val="hybridMultilevel"/>
    <w:tmpl w:val="9B56AA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18C4BCC"/>
    <w:multiLevelType w:val="hybridMultilevel"/>
    <w:tmpl w:val="4CE8DD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2033FD9"/>
    <w:multiLevelType w:val="hybridMultilevel"/>
    <w:tmpl w:val="66AEB462"/>
    <w:lvl w:ilvl="0" w:tplc="04150013">
      <w:start w:val="1"/>
      <w:numFmt w:val="upperRoman"/>
      <w:lvlText w:val="%1."/>
      <w:lvlJc w:val="righ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1" w15:restartNumberingAfterBreak="0">
    <w:nsid w:val="42340608"/>
    <w:multiLevelType w:val="hybridMultilevel"/>
    <w:tmpl w:val="4612B0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43887E09"/>
    <w:multiLevelType w:val="hybridMultilevel"/>
    <w:tmpl w:val="5C42D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53139CF"/>
    <w:multiLevelType w:val="hybridMultilevel"/>
    <w:tmpl w:val="BF500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551E80"/>
    <w:multiLevelType w:val="hybridMultilevel"/>
    <w:tmpl w:val="9C24A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5E51A38"/>
    <w:multiLevelType w:val="hybridMultilevel"/>
    <w:tmpl w:val="578CE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6462376"/>
    <w:multiLevelType w:val="hybridMultilevel"/>
    <w:tmpl w:val="28E08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46C70F1D"/>
    <w:multiLevelType w:val="multilevel"/>
    <w:tmpl w:val="065A2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477215EE"/>
    <w:multiLevelType w:val="hybridMultilevel"/>
    <w:tmpl w:val="E878E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7B35F8E"/>
    <w:multiLevelType w:val="hybridMultilevel"/>
    <w:tmpl w:val="466AC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886107F"/>
    <w:multiLevelType w:val="hybridMultilevel"/>
    <w:tmpl w:val="A5508136"/>
    <w:lvl w:ilvl="0" w:tplc="DC368D3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8FB7939"/>
    <w:multiLevelType w:val="hybridMultilevel"/>
    <w:tmpl w:val="AB649C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AF979A7"/>
    <w:multiLevelType w:val="hybridMultilevel"/>
    <w:tmpl w:val="C1D468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4B8E40E3"/>
    <w:multiLevelType w:val="hybridMultilevel"/>
    <w:tmpl w:val="667C3E8C"/>
    <w:lvl w:ilvl="0" w:tplc="0DA86720">
      <w:start w:val="1"/>
      <w:numFmt w:val="decimal"/>
      <w:lvlText w:val="%1)"/>
      <w:lvlJc w:val="left"/>
      <w:pPr>
        <w:ind w:left="360" w:hanging="360"/>
      </w:pPr>
    </w:lvl>
    <w:lvl w:ilvl="1" w:tplc="C05E6E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8CC1EF8" w:tentative="1">
      <w:start w:val="1"/>
      <w:numFmt w:val="lowerRoman"/>
      <w:lvlText w:val="%3."/>
      <w:lvlJc w:val="right"/>
      <w:pPr>
        <w:ind w:left="2160" w:hanging="180"/>
      </w:pPr>
    </w:lvl>
    <w:lvl w:ilvl="3" w:tplc="6C8463C6" w:tentative="1">
      <w:start w:val="1"/>
      <w:numFmt w:val="decimal"/>
      <w:lvlText w:val="%4."/>
      <w:lvlJc w:val="left"/>
      <w:pPr>
        <w:ind w:left="2880" w:hanging="360"/>
      </w:pPr>
    </w:lvl>
    <w:lvl w:ilvl="4" w:tplc="0C3A57FA" w:tentative="1">
      <w:start w:val="1"/>
      <w:numFmt w:val="lowerLetter"/>
      <w:lvlText w:val="%5."/>
      <w:lvlJc w:val="left"/>
      <w:pPr>
        <w:ind w:left="3600" w:hanging="360"/>
      </w:pPr>
    </w:lvl>
    <w:lvl w:ilvl="5" w:tplc="6A4093A0" w:tentative="1">
      <w:start w:val="1"/>
      <w:numFmt w:val="lowerRoman"/>
      <w:lvlText w:val="%6."/>
      <w:lvlJc w:val="right"/>
      <w:pPr>
        <w:ind w:left="4320" w:hanging="180"/>
      </w:pPr>
    </w:lvl>
    <w:lvl w:ilvl="6" w:tplc="0E680EAA" w:tentative="1">
      <w:start w:val="1"/>
      <w:numFmt w:val="decimal"/>
      <w:lvlText w:val="%7."/>
      <w:lvlJc w:val="left"/>
      <w:pPr>
        <w:ind w:left="5040" w:hanging="360"/>
      </w:pPr>
    </w:lvl>
    <w:lvl w:ilvl="7" w:tplc="02FE36A6" w:tentative="1">
      <w:start w:val="1"/>
      <w:numFmt w:val="lowerLetter"/>
      <w:lvlText w:val="%8."/>
      <w:lvlJc w:val="left"/>
      <w:pPr>
        <w:ind w:left="5760" w:hanging="360"/>
      </w:pPr>
    </w:lvl>
    <w:lvl w:ilvl="8" w:tplc="D91ED0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D41029E"/>
    <w:multiLevelType w:val="hybridMultilevel"/>
    <w:tmpl w:val="0714D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DE04AB8"/>
    <w:multiLevelType w:val="hybridMultilevel"/>
    <w:tmpl w:val="B60439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590870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4ECB165D"/>
    <w:multiLevelType w:val="hybridMultilevel"/>
    <w:tmpl w:val="7CBA697C"/>
    <w:lvl w:ilvl="0" w:tplc="041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07" w15:restartNumberingAfterBreak="0">
    <w:nsid w:val="4EF01F28"/>
    <w:multiLevelType w:val="hybridMultilevel"/>
    <w:tmpl w:val="7A603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4F013093"/>
    <w:multiLevelType w:val="hybridMultilevel"/>
    <w:tmpl w:val="868E9432"/>
    <w:lvl w:ilvl="0" w:tplc="ABC42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E0BE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F6D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9CE7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7EAA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D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761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DCAE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82A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9" w15:restartNumberingAfterBreak="0">
    <w:nsid w:val="5024288F"/>
    <w:multiLevelType w:val="hybridMultilevel"/>
    <w:tmpl w:val="82DEE54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0896950"/>
    <w:multiLevelType w:val="hybridMultilevel"/>
    <w:tmpl w:val="FE7C71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0F92C03"/>
    <w:multiLevelType w:val="hybridMultilevel"/>
    <w:tmpl w:val="45B0BF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519919E8"/>
    <w:multiLevelType w:val="hybridMultilevel"/>
    <w:tmpl w:val="EF507D8C"/>
    <w:lvl w:ilvl="0" w:tplc="04150013">
      <w:start w:val="1"/>
      <w:numFmt w:val="upperRoman"/>
      <w:lvlText w:val="%1."/>
      <w:lvlJc w:val="righ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3" w15:restartNumberingAfterBreak="0">
    <w:nsid w:val="52BA6666"/>
    <w:multiLevelType w:val="hybridMultilevel"/>
    <w:tmpl w:val="FBC0B942"/>
    <w:lvl w:ilvl="0" w:tplc="09D453B4">
      <w:start w:val="1"/>
      <w:numFmt w:val="bullet"/>
      <w:lvlText w:val="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3C82C368">
      <w:start w:val="1"/>
      <w:numFmt w:val="decimal"/>
      <w:lvlText w:val="%2."/>
      <w:lvlJc w:val="left"/>
      <w:pPr>
        <w:tabs>
          <w:tab w:val="num" w:pos="482"/>
        </w:tabs>
        <w:ind w:left="482" w:hanging="340"/>
      </w:pPr>
      <w:rPr>
        <w:rFonts w:hint="default"/>
        <w:b w:val="0"/>
      </w:rPr>
    </w:lvl>
    <w:lvl w:ilvl="2" w:tplc="04150019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 w:tplc="041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AC42D550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53540CD9"/>
    <w:multiLevelType w:val="hybridMultilevel"/>
    <w:tmpl w:val="83F002DC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5" w15:restartNumberingAfterBreak="0">
    <w:nsid w:val="541E3F43"/>
    <w:multiLevelType w:val="hybridMultilevel"/>
    <w:tmpl w:val="7B165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44B01AF"/>
    <w:multiLevelType w:val="hybridMultilevel"/>
    <w:tmpl w:val="7CC61744"/>
    <w:lvl w:ilvl="0" w:tplc="04150011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7" w15:restartNumberingAfterBreak="0">
    <w:nsid w:val="558D412A"/>
    <w:multiLevelType w:val="hybridMultilevel"/>
    <w:tmpl w:val="6EE822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559B588A"/>
    <w:multiLevelType w:val="hybridMultilevel"/>
    <w:tmpl w:val="16F4E3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5EB6A56"/>
    <w:multiLevelType w:val="hybridMultilevel"/>
    <w:tmpl w:val="AE82454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0" w15:restartNumberingAfterBreak="0">
    <w:nsid w:val="560A03AB"/>
    <w:multiLevelType w:val="hybridMultilevel"/>
    <w:tmpl w:val="C1CEA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6FC3AEF"/>
    <w:multiLevelType w:val="hybridMultilevel"/>
    <w:tmpl w:val="583442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57D12D0F"/>
    <w:multiLevelType w:val="hybridMultilevel"/>
    <w:tmpl w:val="B3288A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EC53E9"/>
    <w:multiLevelType w:val="hybridMultilevel"/>
    <w:tmpl w:val="9FBA22D0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24" w15:restartNumberingAfterBreak="0">
    <w:nsid w:val="58311E5E"/>
    <w:multiLevelType w:val="hybridMultilevel"/>
    <w:tmpl w:val="5C22F1B6"/>
    <w:lvl w:ilvl="0" w:tplc="438CC354">
      <w:start w:val="1"/>
      <w:numFmt w:val="bullet"/>
      <w:lvlText w:val=""/>
      <w:lvlJc w:val="left"/>
      <w:pPr>
        <w:ind w:left="14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5" w:hanging="360"/>
      </w:pPr>
      <w:rPr>
        <w:rFonts w:ascii="Wingdings" w:hAnsi="Wingdings" w:hint="default"/>
      </w:rPr>
    </w:lvl>
  </w:abstractNum>
  <w:abstractNum w:abstractNumId="125" w15:restartNumberingAfterBreak="0">
    <w:nsid w:val="58A33C70"/>
    <w:multiLevelType w:val="hybridMultilevel"/>
    <w:tmpl w:val="CE3ED4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5A7C2236"/>
    <w:multiLevelType w:val="hybridMultilevel"/>
    <w:tmpl w:val="53A2D6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AB51FB1"/>
    <w:multiLevelType w:val="hybridMultilevel"/>
    <w:tmpl w:val="E348D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AE83E42"/>
    <w:multiLevelType w:val="multilevel"/>
    <w:tmpl w:val="8C620D6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68" w:hanging="54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1800"/>
      </w:pPr>
      <w:rPr>
        <w:rFonts w:cs="Times New Roman" w:hint="default"/>
      </w:rPr>
    </w:lvl>
  </w:abstractNum>
  <w:abstractNum w:abstractNumId="129" w15:restartNumberingAfterBreak="0">
    <w:nsid w:val="5B034B8B"/>
    <w:multiLevelType w:val="hybridMultilevel"/>
    <w:tmpl w:val="939EB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B575655"/>
    <w:multiLevelType w:val="hybridMultilevel"/>
    <w:tmpl w:val="DB5015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BE93AED"/>
    <w:multiLevelType w:val="hybridMultilevel"/>
    <w:tmpl w:val="53D0D076"/>
    <w:lvl w:ilvl="0" w:tplc="91B40E90">
      <w:start w:val="1"/>
      <w:numFmt w:val="lowerLetter"/>
      <w:lvlText w:val="%1)"/>
      <w:lvlJc w:val="left"/>
      <w:pPr>
        <w:ind w:left="501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32" w15:restartNumberingAfterBreak="0">
    <w:nsid w:val="5C3A5CF6"/>
    <w:multiLevelType w:val="hybridMultilevel"/>
    <w:tmpl w:val="88E2EE2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5CC42170"/>
    <w:multiLevelType w:val="multilevel"/>
    <w:tmpl w:val="1F50BECC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51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34" w15:restartNumberingAfterBreak="0">
    <w:nsid w:val="5D141BAE"/>
    <w:multiLevelType w:val="hybridMultilevel"/>
    <w:tmpl w:val="83A4C4F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7C16C1"/>
    <w:multiLevelType w:val="hybridMultilevel"/>
    <w:tmpl w:val="215C3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DDA2C94"/>
    <w:multiLevelType w:val="hybridMultilevel"/>
    <w:tmpl w:val="A66291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FA17E7E"/>
    <w:multiLevelType w:val="hybridMultilevel"/>
    <w:tmpl w:val="E1F4F05E"/>
    <w:lvl w:ilvl="0" w:tplc="438CC3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8" w15:restartNumberingAfterBreak="0">
    <w:nsid w:val="5FC54932"/>
    <w:multiLevelType w:val="hybridMultilevel"/>
    <w:tmpl w:val="6FB29F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9" w15:restartNumberingAfterBreak="0">
    <w:nsid w:val="609860D4"/>
    <w:multiLevelType w:val="hybridMultilevel"/>
    <w:tmpl w:val="FBB2688E"/>
    <w:lvl w:ilvl="0" w:tplc="90FCB03C">
      <w:start w:val="2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1780C8A"/>
    <w:multiLevelType w:val="hybridMultilevel"/>
    <w:tmpl w:val="28D26E6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1" w15:restartNumberingAfterBreak="0">
    <w:nsid w:val="62912AD6"/>
    <w:multiLevelType w:val="hybridMultilevel"/>
    <w:tmpl w:val="2264DD46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2" w15:restartNumberingAfterBreak="0">
    <w:nsid w:val="62A115F6"/>
    <w:multiLevelType w:val="hybridMultilevel"/>
    <w:tmpl w:val="72C2FA4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3" w15:restartNumberingAfterBreak="0">
    <w:nsid w:val="648C0827"/>
    <w:multiLevelType w:val="hybridMultilevel"/>
    <w:tmpl w:val="062C2EFA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61E4703"/>
    <w:multiLevelType w:val="hybridMultilevel"/>
    <w:tmpl w:val="DF4AC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61E5D76"/>
    <w:multiLevelType w:val="multilevel"/>
    <w:tmpl w:val="1550E4C2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51" w:hanging="51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lvlText w:val="%1.%2.%3)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928" w:hanging="1800"/>
      </w:pPr>
      <w:rPr>
        <w:rFonts w:hint="default"/>
      </w:rPr>
    </w:lvl>
  </w:abstractNum>
  <w:abstractNum w:abstractNumId="146" w15:restartNumberingAfterBreak="0">
    <w:nsid w:val="673C47A3"/>
    <w:multiLevelType w:val="hybridMultilevel"/>
    <w:tmpl w:val="9A38D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80025FE"/>
    <w:multiLevelType w:val="hybridMultilevel"/>
    <w:tmpl w:val="1B085DE4"/>
    <w:lvl w:ilvl="0" w:tplc="0415000B">
      <w:start w:val="1"/>
      <w:numFmt w:val="bullet"/>
      <w:lvlText w:val=""/>
      <w:lvlJc w:val="left"/>
      <w:pPr>
        <w:ind w:left="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8" w15:restartNumberingAfterBreak="0">
    <w:nsid w:val="68170D3B"/>
    <w:multiLevelType w:val="hybridMultilevel"/>
    <w:tmpl w:val="06F661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89B448C"/>
    <w:multiLevelType w:val="hybridMultilevel"/>
    <w:tmpl w:val="2BE42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9B50123"/>
    <w:multiLevelType w:val="hybridMultilevel"/>
    <w:tmpl w:val="B5A0737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1" w15:restartNumberingAfterBreak="0">
    <w:nsid w:val="6A580AC2"/>
    <w:multiLevelType w:val="hybridMultilevel"/>
    <w:tmpl w:val="7780EAB2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B3511B2"/>
    <w:multiLevelType w:val="hybridMultilevel"/>
    <w:tmpl w:val="1DC21318"/>
    <w:lvl w:ilvl="0" w:tplc="438CC354">
      <w:start w:val="1"/>
      <w:numFmt w:val="bullet"/>
      <w:lvlText w:val=""/>
      <w:lvlJc w:val="left"/>
      <w:pPr>
        <w:ind w:left="14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153" w15:restartNumberingAfterBreak="0">
    <w:nsid w:val="6BBC6852"/>
    <w:multiLevelType w:val="hybridMultilevel"/>
    <w:tmpl w:val="29EA6DBC"/>
    <w:lvl w:ilvl="0" w:tplc="E52EB93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4" w15:restartNumberingAfterBreak="0">
    <w:nsid w:val="6C165C22"/>
    <w:multiLevelType w:val="hybridMultilevel"/>
    <w:tmpl w:val="7FCC5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C6E11A2"/>
    <w:multiLevelType w:val="hybridMultilevel"/>
    <w:tmpl w:val="500669D8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56" w15:restartNumberingAfterBreak="0">
    <w:nsid w:val="6CD61675"/>
    <w:multiLevelType w:val="hybridMultilevel"/>
    <w:tmpl w:val="58508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F67213A"/>
    <w:multiLevelType w:val="hybridMultilevel"/>
    <w:tmpl w:val="EFDA457C"/>
    <w:lvl w:ilvl="0" w:tplc="438CC3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8" w15:restartNumberingAfterBreak="0">
    <w:nsid w:val="70930D75"/>
    <w:multiLevelType w:val="hybridMultilevel"/>
    <w:tmpl w:val="BC5A3D60"/>
    <w:lvl w:ilvl="0" w:tplc="BE5C7ED2">
      <w:start w:val="2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0B7713D"/>
    <w:multiLevelType w:val="hybridMultilevel"/>
    <w:tmpl w:val="7B24A5A2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0" w15:restartNumberingAfterBreak="0">
    <w:nsid w:val="70F41B76"/>
    <w:multiLevelType w:val="hybridMultilevel"/>
    <w:tmpl w:val="6EAAF24C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1" w15:restartNumberingAfterBreak="0">
    <w:nsid w:val="712A2148"/>
    <w:multiLevelType w:val="hybridMultilevel"/>
    <w:tmpl w:val="23840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2D76112"/>
    <w:multiLevelType w:val="hybridMultilevel"/>
    <w:tmpl w:val="67A82AB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3" w15:restartNumberingAfterBreak="0">
    <w:nsid w:val="75464FAA"/>
    <w:multiLevelType w:val="hybridMultilevel"/>
    <w:tmpl w:val="ECFC441C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5D71904"/>
    <w:multiLevelType w:val="hybridMultilevel"/>
    <w:tmpl w:val="B2E215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63B1126"/>
    <w:multiLevelType w:val="hybridMultilevel"/>
    <w:tmpl w:val="03648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72E6432"/>
    <w:multiLevelType w:val="multilevel"/>
    <w:tmpl w:val="200E0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7" w15:restartNumberingAfterBreak="0">
    <w:nsid w:val="779B4EDB"/>
    <w:multiLevelType w:val="hybridMultilevel"/>
    <w:tmpl w:val="B92C3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8354F3F"/>
    <w:multiLevelType w:val="hybridMultilevel"/>
    <w:tmpl w:val="F22C0E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8383E41"/>
    <w:multiLevelType w:val="hybridMultilevel"/>
    <w:tmpl w:val="F822EC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 w15:restartNumberingAfterBreak="0">
    <w:nsid w:val="78755FC5"/>
    <w:multiLevelType w:val="hybridMultilevel"/>
    <w:tmpl w:val="8E5854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 w15:restartNumberingAfterBreak="0">
    <w:nsid w:val="788852F9"/>
    <w:multiLevelType w:val="hybridMultilevel"/>
    <w:tmpl w:val="BCA211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78F17753"/>
    <w:multiLevelType w:val="hybridMultilevel"/>
    <w:tmpl w:val="2A28AC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90F157B"/>
    <w:multiLevelType w:val="hybridMultilevel"/>
    <w:tmpl w:val="948E7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93839AB"/>
    <w:multiLevelType w:val="hybridMultilevel"/>
    <w:tmpl w:val="1E365D96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94E7C00"/>
    <w:multiLevelType w:val="hybridMultilevel"/>
    <w:tmpl w:val="DAB86BA4"/>
    <w:lvl w:ilvl="0" w:tplc="86468D76">
      <w:start w:val="2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250390A">
      <w:start w:val="1"/>
      <w:numFmt w:val="lowerLetter"/>
      <w:lvlText w:val="%3)"/>
      <w:lvlJc w:val="right"/>
      <w:pPr>
        <w:ind w:left="2727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6" w15:restartNumberingAfterBreak="0">
    <w:nsid w:val="79952471"/>
    <w:multiLevelType w:val="hybridMultilevel"/>
    <w:tmpl w:val="7070025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7" w15:restartNumberingAfterBreak="0">
    <w:nsid w:val="7A962A17"/>
    <w:multiLevelType w:val="hybridMultilevel"/>
    <w:tmpl w:val="3834872E"/>
    <w:lvl w:ilvl="0" w:tplc="4E94D598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B193157"/>
    <w:multiLevelType w:val="hybridMultilevel"/>
    <w:tmpl w:val="67A82AB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9" w15:restartNumberingAfterBreak="0">
    <w:nsid w:val="7BEA04CF"/>
    <w:multiLevelType w:val="hybridMultilevel"/>
    <w:tmpl w:val="5C42D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C425656"/>
    <w:multiLevelType w:val="hybridMultilevel"/>
    <w:tmpl w:val="BEA8B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8CC3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CA35D70"/>
    <w:multiLevelType w:val="hybridMultilevel"/>
    <w:tmpl w:val="A6F8E9B0"/>
    <w:lvl w:ilvl="0" w:tplc="0415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82" w15:restartNumberingAfterBreak="0">
    <w:nsid w:val="7DAA3771"/>
    <w:multiLevelType w:val="hybridMultilevel"/>
    <w:tmpl w:val="3C30827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3" w15:restartNumberingAfterBreak="0">
    <w:nsid w:val="7F3B4FC3"/>
    <w:multiLevelType w:val="hybridMultilevel"/>
    <w:tmpl w:val="81287C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4"/>
  </w:num>
  <w:num w:numId="2">
    <w:abstractNumId w:val="51"/>
  </w:num>
  <w:num w:numId="3">
    <w:abstractNumId w:val="183"/>
  </w:num>
  <w:num w:numId="4">
    <w:abstractNumId w:val="97"/>
  </w:num>
  <w:num w:numId="5">
    <w:abstractNumId w:val="105"/>
  </w:num>
  <w:num w:numId="6">
    <w:abstractNumId w:val="95"/>
  </w:num>
  <w:num w:numId="7">
    <w:abstractNumId w:val="153"/>
  </w:num>
  <w:num w:numId="8">
    <w:abstractNumId w:val="70"/>
  </w:num>
  <w:num w:numId="9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9"/>
  </w:num>
  <w:num w:numId="12">
    <w:abstractNumId w:val="114"/>
  </w:num>
  <w:num w:numId="13">
    <w:abstractNumId w:val="132"/>
  </w:num>
  <w:num w:numId="14">
    <w:abstractNumId w:val="106"/>
  </w:num>
  <w:num w:numId="15">
    <w:abstractNumId w:val="76"/>
  </w:num>
  <w:num w:numId="16">
    <w:abstractNumId w:val="80"/>
  </w:num>
  <w:num w:numId="17">
    <w:abstractNumId w:val="171"/>
  </w:num>
  <w:num w:numId="18">
    <w:abstractNumId w:val="27"/>
  </w:num>
  <w:num w:numId="19">
    <w:abstractNumId w:val="86"/>
  </w:num>
  <w:num w:numId="20">
    <w:abstractNumId w:val="88"/>
  </w:num>
  <w:num w:numId="21">
    <w:abstractNumId w:val="28"/>
  </w:num>
  <w:num w:numId="22">
    <w:abstractNumId w:val="109"/>
  </w:num>
  <w:num w:numId="23">
    <w:abstractNumId w:val="22"/>
  </w:num>
  <w:num w:numId="24">
    <w:abstractNumId w:val="74"/>
  </w:num>
  <w:num w:numId="25">
    <w:abstractNumId w:val="166"/>
  </w:num>
  <w:num w:numId="26">
    <w:abstractNumId w:val="99"/>
  </w:num>
  <w:num w:numId="27">
    <w:abstractNumId w:val="118"/>
  </w:num>
  <w:num w:numId="28">
    <w:abstractNumId w:val="133"/>
  </w:num>
  <w:num w:numId="29">
    <w:abstractNumId w:val="13"/>
  </w:num>
  <w:num w:numId="30">
    <w:abstractNumId w:val="26"/>
  </w:num>
  <w:num w:numId="31">
    <w:abstractNumId w:val="7"/>
  </w:num>
  <w:num w:numId="32">
    <w:abstractNumId w:val="58"/>
  </w:num>
  <w:num w:numId="33">
    <w:abstractNumId w:val="96"/>
  </w:num>
  <w:num w:numId="34">
    <w:abstractNumId w:val="69"/>
  </w:num>
  <w:num w:numId="35">
    <w:abstractNumId w:val="19"/>
  </w:num>
  <w:num w:numId="36">
    <w:abstractNumId w:val="101"/>
  </w:num>
  <w:num w:numId="37">
    <w:abstractNumId w:val="119"/>
  </w:num>
  <w:num w:numId="38">
    <w:abstractNumId w:val="168"/>
  </w:num>
  <w:num w:numId="39">
    <w:abstractNumId w:val="65"/>
  </w:num>
  <w:num w:numId="40">
    <w:abstractNumId w:val="125"/>
  </w:num>
  <w:num w:numId="41">
    <w:abstractNumId w:val="154"/>
  </w:num>
  <w:num w:numId="42">
    <w:abstractNumId w:val="147"/>
  </w:num>
  <w:num w:numId="43">
    <w:abstractNumId w:val="145"/>
  </w:num>
  <w:num w:numId="44">
    <w:abstractNumId w:val="66"/>
  </w:num>
  <w:num w:numId="45">
    <w:abstractNumId w:val="138"/>
  </w:num>
  <w:num w:numId="46">
    <w:abstractNumId w:val="21"/>
  </w:num>
  <w:num w:numId="47">
    <w:abstractNumId w:val="140"/>
  </w:num>
  <w:num w:numId="48">
    <w:abstractNumId w:val="68"/>
  </w:num>
  <w:num w:numId="49">
    <w:abstractNumId w:val="10"/>
  </w:num>
  <w:num w:numId="50">
    <w:abstractNumId w:val="62"/>
  </w:num>
  <w:num w:numId="51">
    <w:abstractNumId w:val="15"/>
  </w:num>
  <w:num w:numId="52">
    <w:abstractNumId w:val="81"/>
  </w:num>
  <w:num w:numId="53">
    <w:abstractNumId w:val="79"/>
  </w:num>
  <w:num w:numId="54">
    <w:abstractNumId w:val="56"/>
  </w:num>
  <w:num w:numId="55">
    <w:abstractNumId w:val="155"/>
  </w:num>
  <w:num w:numId="56">
    <w:abstractNumId w:val="20"/>
  </w:num>
  <w:num w:numId="57">
    <w:abstractNumId w:val="11"/>
  </w:num>
  <w:num w:numId="58">
    <w:abstractNumId w:val="117"/>
  </w:num>
  <w:num w:numId="59">
    <w:abstractNumId w:val="108"/>
  </w:num>
  <w:num w:numId="60">
    <w:abstractNumId w:val="6"/>
  </w:num>
  <w:num w:numId="61">
    <w:abstractNumId w:val="131"/>
  </w:num>
  <w:num w:numId="62">
    <w:abstractNumId w:val="25"/>
  </w:num>
  <w:num w:numId="63">
    <w:abstractNumId w:val="73"/>
  </w:num>
  <w:num w:numId="64">
    <w:abstractNumId w:val="139"/>
  </w:num>
  <w:num w:numId="65">
    <w:abstractNumId w:val="78"/>
  </w:num>
  <w:num w:numId="66">
    <w:abstractNumId w:val="177"/>
  </w:num>
  <w:num w:numId="67">
    <w:abstractNumId w:val="41"/>
  </w:num>
  <w:num w:numId="68">
    <w:abstractNumId w:val="8"/>
  </w:num>
  <w:num w:numId="69">
    <w:abstractNumId w:val="83"/>
  </w:num>
  <w:num w:numId="70">
    <w:abstractNumId w:val="156"/>
  </w:num>
  <w:num w:numId="71">
    <w:abstractNumId w:val="179"/>
  </w:num>
  <w:num w:numId="72">
    <w:abstractNumId w:val="130"/>
  </w:num>
  <w:num w:numId="73">
    <w:abstractNumId w:val="29"/>
  </w:num>
  <w:num w:numId="74">
    <w:abstractNumId w:val="94"/>
  </w:num>
  <w:num w:numId="75">
    <w:abstractNumId w:val="164"/>
  </w:num>
  <w:num w:numId="76">
    <w:abstractNumId w:val="77"/>
  </w:num>
  <w:num w:numId="77">
    <w:abstractNumId w:val="94"/>
  </w:num>
  <w:num w:numId="78">
    <w:abstractNumId w:val="149"/>
  </w:num>
  <w:num w:numId="79">
    <w:abstractNumId w:val="165"/>
  </w:num>
  <w:num w:numId="80">
    <w:abstractNumId w:val="38"/>
  </w:num>
  <w:num w:numId="81">
    <w:abstractNumId w:val="3"/>
  </w:num>
  <w:num w:numId="82">
    <w:abstractNumId w:val="53"/>
  </w:num>
  <w:num w:numId="83">
    <w:abstractNumId w:val="39"/>
  </w:num>
  <w:num w:numId="84">
    <w:abstractNumId w:val="167"/>
  </w:num>
  <w:num w:numId="85">
    <w:abstractNumId w:val="173"/>
  </w:num>
  <w:num w:numId="86">
    <w:abstractNumId w:val="47"/>
  </w:num>
  <w:num w:numId="87">
    <w:abstractNumId w:val="129"/>
  </w:num>
  <w:num w:numId="88">
    <w:abstractNumId w:val="44"/>
  </w:num>
  <w:num w:numId="89">
    <w:abstractNumId w:val="48"/>
  </w:num>
  <w:num w:numId="90">
    <w:abstractNumId w:val="175"/>
  </w:num>
  <w:num w:numId="91">
    <w:abstractNumId w:val="36"/>
  </w:num>
  <w:num w:numId="92">
    <w:abstractNumId w:val="14"/>
  </w:num>
  <w:num w:numId="93">
    <w:abstractNumId w:val="181"/>
  </w:num>
  <w:num w:numId="94">
    <w:abstractNumId w:val="112"/>
  </w:num>
  <w:num w:numId="95">
    <w:abstractNumId w:val="93"/>
  </w:num>
  <w:num w:numId="96">
    <w:abstractNumId w:val="151"/>
  </w:num>
  <w:num w:numId="97">
    <w:abstractNumId w:val="103"/>
  </w:num>
  <w:num w:numId="98">
    <w:abstractNumId w:val="110"/>
  </w:num>
  <w:num w:numId="99">
    <w:abstractNumId w:val="127"/>
  </w:num>
  <w:num w:numId="100">
    <w:abstractNumId w:val="182"/>
  </w:num>
  <w:num w:numId="101">
    <w:abstractNumId w:val="102"/>
  </w:num>
  <w:num w:numId="102">
    <w:abstractNumId w:val="111"/>
  </w:num>
  <w:num w:numId="103">
    <w:abstractNumId w:val="85"/>
  </w:num>
  <w:num w:numId="104">
    <w:abstractNumId w:val="18"/>
  </w:num>
  <w:num w:numId="105">
    <w:abstractNumId w:val="49"/>
  </w:num>
  <w:num w:numId="106">
    <w:abstractNumId w:val="152"/>
  </w:num>
  <w:num w:numId="107">
    <w:abstractNumId w:val="90"/>
  </w:num>
  <w:num w:numId="108">
    <w:abstractNumId w:val="116"/>
  </w:num>
  <w:num w:numId="109">
    <w:abstractNumId w:val="120"/>
  </w:num>
  <w:num w:numId="110">
    <w:abstractNumId w:val="113"/>
  </w:num>
  <w:num w:numId="111">
    <w:abstractNumId w:val="9"/>
  </w:num>
  <w:num w:numId="112">
    <w:abstractNumId w:val="63"/>
  </w:num>
  <w:num w:numId="113">
    <w:abstractNumId w:val="16"/>
  </w:num>
  <w:num w:numId="114">
    <w:abstractNumId w:val="146"/>
  </w:num>
  <w:num w:numId="115">
    <w:abstractNumId w:val="123"/>
  </w:num>
  <w:num w:numId="116">
    <w:abstractNumId w:val="32"/>
  </w:num>
  <w:num w:numId="117">
    <w:abstractNumId w:val="40"/>
  </w:num>
  <w:num w:numId="118">
    <w:abstractNumId w:val="176"/>
  </w:num>
  <w:num w:numId="119">
    <w:abstractNumId w:val="84"/>
  </w:num>
  <w:num w:numId="120">
    <w:abstractNumId w:val="37"/>
  </w:num>
  <w:num w:numId="121">
    <w:abstractNumId w:val="52"/>
  </w:num>
  <w:num w:numId="122">
    <w:abstractNumId w:val="12"/>
  </w:num>
  <w:num w:numId="123">
    <w:abstractNumId w:val="55"/>
  </w:num>
  <w:num w:numId="124">
    <w:abstractNumId w:val="33"/>
  </w:num>
  <w:num w:numId="125">
    <w:abstractNumId w:val="31"/>
  </w:num>
  <w:num w:numId="126">
    <w:abstractNumId w:val="59"/>
  </w:num>
  <w:num w:numId="127">
    <w:abstractNumId w:val="91"/>
  </w:num>
  <w:num w:numId="128">
    <w:abstractNumId w:val="34"/>
  </w:num>
  <w:num w:numId="129">
    <w:abstractNumId w:val="144"/>
  </w:num>
  <w:num w:numId="130">
    <w:abstractNumId w:val="60"/>
  </w:num>
  <w:num w:numId="131">
    <w:abstractNumId w:val="128"/>
  </w:num>
  <w:num w:numId="132">
    <w:abstractNumId w:val="54"/>
  </w:num>
  <w:num w:numId="133">
    <w:abstractNumId w:val="89"/>
  </w:num>
  <w:num w:numId="134">
    <w:abstractNumId w:val="126"/>
  </w:num>
  <w:num w:numId="135">
    <w:abstractNumId w:val="42"/>
  </w:num>
  <w:num w:numId="136">
    <w:abstractNumId w:val="122"/>
  </w:num>
  <w:num w:numId="137">
    <w:abstractNumId w:val="150"/>
  </w:num>
  <w:num w:numId="138">
    <w:abstractNumId w:val="92"/>
  </w:num>
  <w:num w:numId="139">
    <w:abstractNumId w:val="46"/>
  </w:num>
  <w:num w:numId="140">
    <w:abstractNumId w:val="74"/>
  </w:num>
  <w:num w:numId="141">
    <w:abstractNumId w:val="158"/>
  </w:num>
  <w:num w:numId="142">
    <w:abstractNumId w:val="124"/>
  </w:num>
  <w:num w:numId="143">
    <w:abstractNumId w:val="57"/>
  </w:num>
  <w:num w:numId="144">
    <w:abstractNumId w:val="72"/>
  </w:num>
  <w:num w:numId="145">
    <w:abstractNumId w:val="64"/>
  </w:num>
  <w:num w:numId="146">
    <w:abstractNumId w:val="23"/>
  </w:num>
  <w:num w:numId="147">
    <w:abstractNumId w:val="30"/>
  </w:num>
  <w:num w:numId="148">
    <w:abstractNumId w:val="87"/>
  </w:num>
  <w:num w:numId="149">
    <w:abstractNumId w:val="141"/>
  </w:num>
  <w:num w:numId="150">
    <w:abstractNumId w:val="160"/>
  </w:num>
  <w:num w:numId="151">
    <w:abstractNumId w:val="0"/>
  </w:num>
  <w:num w:numId="152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170"/>
  </w:num>
  <w:num w:numId="154">
    <w:abstractNumId w:val="35"/>
  </w:num>
  <w:num w:numId="155">
    <w:abstractNumId w:val="115"/>
  </w:num>
  <w:num w:numId="156">
    <w:abstractNumId w:val="61"/>
  </w:num>
  <w:num w:numId="157">
    <w:abstractNumId w:val="142"/>
  </w:num>
  <w:num w:numId="158">
    <w:abstractNumId w:val="75"/>
  </w:num>
  <w:num w:numId="159">
    <w:abstractNumId w:val="136"/>
  </w:num>
  <w:num w:numId="160">
    <w:abstractNumId w:val="17"/>
  </w:num>
  <w:num w:numId="161">
    <w:abstractNumId w:val="82"/>
  </w:num>
  <w:num w:numId="162">
    <w:abstractNumId w:val="45"/>
  </w:num>
  <w:num w:numId="163">
    <w:abstractNumId w:val="100"/>
  </w:num>
  <w:num w:numId="164">
    <w:abstractNumId w:val="157"/>
  </w:num>
  <w:num w:numId="165">
    <w:abstractNumId w:val="137"/>
  </w:num>
  <w:num w:numId="166">
    <w:abstractNumId w:val="169"/>
  </w:num>
  <w:num w:numId="167">
    <w:abstractNumId w:val="162"/>
  </w:num>
  <w:num w:numId="168">
    <w:abstractNumId w:val="178"/>
  </w:num>
  <w:num w:numId="169">
    <w:abstractNumId w:val="43"/>
  </w:num>
  <w:num w:numId="170">
    <w:abstractNumId w:val="107"/>
  </w:num>
  <w:num w:numId="171">
    <w:abstractNumId w:val="2"/>
  </w:num>
  <w:num w:numId="172">
    <w:abstractNumId w:val="71"/>
  </w:num>
  <w:num w:numId="173">
    <w:abstractNumId w:val="161"/>
  </w:num>
  <w:num w:numId="174">
    <w:abstractNumId w:val="24"/>
  </w:num>
  <w:num w:numId="17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148"/>
  </w:num>
  <w:num w:numId="177">
    <w:abstractNumId w:val="1"/>
  </w:num>
  <w:num w:numId="178">
    <w:abstractNumId w:val="172"/>
  </w:num>
  <w:num w:numId="179">
    <w:abstractNumId w:val="98"/>
  </w:num>
  <w:num w:numId="180">
    <w:abstractNumId w:val="143"/>
  </w:num>
  <w:num w:numId="181">
    <w:abstractNumId w:val="180"/>
  </w:num>
  <w:num w:numId="1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5"/>
  </w:num>
  <w:num w:numId="184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4"/>
  </w:num>
  <w:num w:numId="186">
    <w:abstractNumId w:val="174"/>
  </w:num>
  <w:num w:numId="187">
    <w:abstractNumId w:val="67"/>
  </w:num>
  <w:num w:numId="188">
    <w:abstractNumId w:val="163"/>
  </w:num>
  <w:numIdMacAtCleanup w:val="18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toszewski Paweł">
    <w15:presenceInfo w15:providerId="AD" w15:userId="S-1-5-21-3906529882-2472526378-782400817-133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70F"/>
    <w:rsid w:val="00000F6D"/>
    <w:rsid w:val="00003F2C"/>
    <w:rsid w:val="00004EA4"/>
    <w:rsid w:val="00005D9C"/>
    <w:rsid w:val="00006B06"/>
    <w:rsid w:val="00007244"/>
    <w:rsid w:val="00007602"/>
    <w:rsid w:val="00007B65"/>
    <w:rsid w:val="00007F7D"/>
    <w:rsid w:val="00010479"/>
    <w:rsid w:val="00010AB5"/>
    <w:rsid w:val="00011208"/>
    <w:rsid w:val="000113CE"/>
    <w:rsid w:val="000115DC"/>
    <w:rsid w:val="00012F4B"/>
    <w:rsid w:val="000135F6"/>
    <w:rsid w:val="0001389F"/>
    <w:rsid w:val="00014114"/>
    <w:rsid w:val="00015681"/>
    <w:rsid w:val="000159C4"/>
    <w:rsid w:val="00015D34"/>
    <w:rsid w:val="00015D54"/>
    <w:rsid w:val="00015D9F"/>
    <w:rsid w:val="00016A23"/>
    <w:rsid w:val="00016C5B"/>
    <w:rsid w:val="00017413"/>
    <w:rsid w:val="00020EAF"/>
    <w:rsid w:val="000224EC"/>
    <w:rsid w:val="0002298B"/>
    <w:rsid w:val="000232D8"/>
    <w:rsid w:val="00023618"/>
    <w:rsid w:val="000237AC"/>
    <w:rsid w:val="000237F5"/>
    <w:rsid w:val="00023C6C"/>
    <w:rsid w:val="00023CE4"/>
    <w:rsid w:val="000246E7"/>
    <w:rsid w:val="00024BF1"/>
    <w:rsid w:val="00025388"/>
    <w:rsid w:val="00025501"/>
    <w:rsid w:val="00025D4F"/>
    <w:rsid w:val="000269CB"/>
    <w:rsid w:val="00027CDF"/>
    <w:rsid w:val="00027D12"/>
    <w:rsid w:val="000323A6"/>
    <w:rsid w:val="000328E8"/>
    <w:rsid w:val="00032B08"/>
    <w:rsid w:val="00034B4F"/>
    <w:rsid w:val="000355F1"/>
    <w:rsid w:val="000365CA"/>
    <w:rsid w:val="000369D9"/>
    <w:rsid w:val="00036BBA"/>
    <w:rsid w:val="00036C14"/>
    <w:rsid w:val="00036CD7"/>
    <w:rsid w:val="00037B3A"/>
    <w:rsid w:val="00042D16"/>
    <w:rsid w:val="000432B5"/>
    <w:rsid w:val="00043368"/>
    <w:rsid w:val="00045FF3"/>
    <w:rsid w:val="000467DE"/>
    <w:rsid w:val="00046E06"/>
    <w:rsid w:val="00046FDD"/>
    <w:rsid w:val="00047165"/>
    <w:rsid w:val="00047318"/>
    <w:rsid w:val="00047379"/>
    <w:rsid w:val="000477EF"/>
    <w:rsid w:val="00050FC9"/>
    <w:rsid w:val="00051FE7"/>
    <w:rsid w:val="00053930"/>
    <w:rsid w:val="00055186"/>
    <w:rsid w:val="000552EB"/>
    <w:rsid w:val="00055D0B"/>
    <w:rsid w:val="00055D17"/>
    <w:rsid w:val="00055E87"/>
    <w:rsid w:val="00056D0B"/>
    <w:rsid w:val="00057386"/>
    <w:rsid w:val="0006134A"/>
    <w:rsid w:val="000613E6"/>
    <w:rsid w:val="000621E8"/>
    <w:rsid w:val="00062D01"/>
    <w:rsid w:val="000634AE"/>
    <w:rsid w:val="00063A6F"/>
    <w:rsid w:val="00064394"/>
    <w:rsid w:val="00064E89"/>
    <w:rsid w:val="0006605D"/>
    <w:rsid w:val="00067230"/>
    <w:rsid w:val="00067410"/>
    <w:rsid w:val="000712E8"/>
    <w:rsid w:val="00071AEF"/>
    <w:rsid w:val="000723D7"/>
    <w:rsid w:val="00072832"/>
    <w:rsid w:val="00072A3D"/>
    <w:rsid w:val="000740DC"/>
    <w:rsid w:val="0007446A"/>
    <w:rsid w:val="00076EF8"/>
    <w:rsid w:val="00077196"/>
    <w:rsid w:val="00080704"/>
    <w:rsid w:val="00080AB2"/>
    <w:rsid w:val="0008405A"/>
    <w:rsid w:val="00084A43"/>
    <w:rsid w:val="0008572B"/>
    <w:rsid w:val="000859D1"/>
    <w:rsid w:val="00085A43"/>
    <w:rsid w:val="00086F77"/>
    <w:rsid w:val="00086F83"/>
    <w:rsid w:val="000923C2"/>
    <w:rsid w:val="0009296B"/>
    <w:rsid w:val="00093869"/>
    <w:rsid w:val="000940E2"/>
    <w:rsid w:val="00094B97"/>
    <w:rsid w:val="000966B9"/>
    <w:rsid w:val="000A01C4"/>
    <w:rsid w:val="000A0A7A"/>
    <w:rsid w:val="000A337C"/>
    <w:rsid w:val="000A40A3"/>
    <w:rsid w:val="000A4313"/>
    <w:rsid w:val="000A4C23"/>
    <w:rsid w:val="000A509E"/>
    <w:rsid w:val="000A64F7"/>
    <w:rsid w:val="000A70E7"/>
    <w:rsid w:val="000A7F70"/>
    <w:rsid w:val="000B0199"/>
    <w:rsid w:val="000B0A69"/>
    <w:rsid w:val="000B0BFB"/>
    <w:rsid w:val="000B11E2"/>
    <w:rsid w:val="000B1D69"/>
    <w:rsid w:val="000B251E"/>
    <w:rsid w:val="000B26BB"/>
    <w:rsid w:val="000B449B"/>
    <w:rsid w:val="000B5BFE"/>
    <w:rsid w:val="000B6C4B"/>
    <w:rsid w:val="000B7923"/>
    <w:rsid w:val="000C2954"/>
    <w:rsid w:val="000C33F2"/>
    <w:rsid w:val="000C4CE1"/>
    <w:rsid w:val="000C4D9E"/>
    <w:rsid w:val="000C6C95"/>
    <w:rsid w:val="000C7CCB"/>
    <w:rsid w:val="000C7FBF"/>
    <w:rsid w:val="000D0CF6"/>
    <w:rsid w:val="000D115B"/>
    <w:rsid w:val="000D1BA0"/>
    <w:rsid w:val="000D3465"/>
    <w:rsid w:val="000D3885"/>
    <w:rsid w:val="000D615C"/>
    <w:rsid w:val="000D6947"/>
    <w:rsid w:val="000D788D"/>
    <w:rsid w:val="000E0AAB"/>
    <w:rsid w:val="000E0D48"/>
    <w:rsid w:val="000E21DD"/>
    <w:rsid w:val="000E2268"/>
    <w:rsid w:val="000E239C"/>
    <w:rsid w:val="000E257F"/>
    <w:rsid w:val="000E2987"/>
    <w:rsid w:val="000E2B2C"/>
    <w:rsid w:val="000E3AA9"/>
    <w:rsid w:val="000E58AE"/>
    <w:rsid w:val="000E6319"/>
    <w:rsid w:val="000E6DB1"/>
    <w:rsid w:val="000F03EB"/>
    <w:rsid w:val="000F2B94"/>
    <w:rsid w:val="000F2BE4"/>
    <w:rsid w:val="000F332F"/>
    <w:rsid w:val="000F36B8"/>
    <w:rsid w:val="000F3C39"/>
    <w:rsid w:val="000F45B7"/>
    <w:rsid w:val="000F554D"/>
    <w:rsid w:val="000F595F"/>
    <w:rsid w:val="000F5C99"/>
    <w:rsid w:val="000F7000"/>
    <w:rsid w:val="000F7A8C"/>
    <w:rsid w:val="000F7EDD"/>
    <w:rsid w:val="00102177"/>
    <w:rsid w:val="001031D4"/>
    <w:rsid w:val="00103265"/>
    <w:rsid w:val="0010385E"/>
    <w:rsid w:val="00104010"/>
    <w:rsid w:val="00104895"/>
    <w:rsid w:val="00105DFB"/>
    <w:rsid w:val="00107441"/>
    <w:rsid w:val="0010751D"/>
    <w:rsid w:val="001111AC"/>
    <w:rsid w:val="001113F9"/>
    <w:rsid w:val="00112949"/>
    <w:rsid w:val="00113999"/>
    <w:rsid w:val="00113A6D"/>
    <w:rsid w:val="001155CE"/>
    <w:rsid w:val="00115824"/>
    <w:rsid w:val="00115D77"/>
    <w:rsid w:val="00116EE0"/>
    <w:rsid w:val="001200D6"/>
    <w:rsid w:val="00121650"/>
    <w:rsid w:val="00121FDD"/>
    <w:rsid w:val="00122AE6"/>
    <w:rsid w:val="00122BBB"/>
    <w:rsid w:val="00122E44"/>
    <w:rsid w:val="00123DAB"/>
    <w:rsid w:val="00123EC6"/>
    <w:rsid w:val="00124004"/>
    <w:rsid w:val="00124717"/>
    <w:rsid w:val="001259A3"/>
    <w:rsid w:val="00125ACA"/>
    <w:rsid w:val="00125DAC"/>
    <w:rsid w:val="001261D8"/>
    <w:rsid w:val="0012744D"/>
    <w:rsid w:val="001279E6"/>
    <w:rsid w:val="0013123D"/>
    <w:rsid w:val="00131BC6"/>
    <w:rsid w:val="00131D51"/>
    <w:rsid w:val="00131E2B"/>
    <w:rsid w:val="00131F26"/>
    <w:rsid w:val="00132AA2"/>
    <w:rsid w:val="00133129"/>
    <w:rsid w:val="0013371E"/>
    <w:rsid w:val="001340B5"/>
    <w:rsid w:val="00134799"/>
    <w:rsid w:val="00135FEA"/>
    <w:rsid w:val="001368DF"/>
    <w:rsid w:val="0014023A"/>
    <w:rsid w:val="00140CA1"/>
    <w:rsid w:val="00142DE0"/>
    <w:rsid w:val="001443DC"/>
    <w:rsid w:val="001448CA"/>
    <w:rsid w:val="00146A97"/>
    <w:rsid w:val="00147256"/>
    <w:rsid w:val="00147E90"/>
    <w:rsid w:val="00151761"/>
    <w:rsid w:val="001523E3"/>
    <w:rsid w:val="00152574"/>
    <w:rsid w:val="00152E7B"/>
    <w:rsid w:val="00153CA5"/>
    <w:rsid w:val="00154405"/>
    <w:rsid w:val="00155915"/>
    <w:rsid w:val="00156826"/>
    <w:rsid w:val="001575AE"/>
    <w:rsid w:val="001618F4"/>
    <w:rsid w:val="00162454"/>
    <w:rsid w:val="001625A5"/>
    <w:rsid w:val="00163C4E"/>
    <w:rsid w:val="001659DF"/>
    <w:rsid w:val="0017055F"/>
    <w:rsid w:val="00170ADD"/>
    <w:rsid w:val="00171ED0"/>
    <w:rsid w:val="00172CE1"/>
    <w:rsid w:val="00173808"/>
    <w:rsid w:val="00174E4E"/>
    <w:rsid w:val="00175D57"/>
    <w:rsid w:val="0017719D"/>
    <w:rsid w:val="00177F12"/>
    <w:rsid w:val="00180D54"/>
    <w:rsid w:val="001839D5"/>
    <w:rsid w:val="00184633"/>
    <w:rsid w:val="00184DD0"/>
    <w:rsid w:val="00185A79"/>
    <w:rsid w:val="001875CA"/>
    <w:rsid w:val="00187F4F"/>
    <w:rsid w:val="001914E3"/>
    <w:rsid w:val="00191CCD"/>
    <w:rsid w:val="00192340"/>
    <w:rsid w:val="001A0207"/>
    <w:rsid w:val="001A0EFC"/>
    <w:rsid w:val="001A1CD7"/>
    <w:rsid w:val="001A1EE9"/>
    <w:rsid w:val="001A22FD"/>
    <w:rsid w:val="001A397F"/>
    <w:rsid w:val="001A4278"/>
    <w:rsid w:val="001A460B"/>
    <w:rsid w:val="001A50EF"/>
    <w:rsid w:val="001A54FA"/>
    <w:rsid w:val="001B0313"/>
    <w:rsid w:val="001B08E5"/>
    <w:rsid w:val="001B1106"/>
    <w:rsid w:val="001B137B"/>
    <w:rsid w:val="001B1829"/>
    <w:rsid w:val="001B1CB8"/>
    <w:rsid w:val="001B2CA8"/>
    <w:rsid w:val="001B3468"/>
    <w:rsid w:val="001B3DD1"/>
    <w:rsid w:val="001B41EA"/>
    <w:rsid w:val="001B5874"/>
    <w:rsid w:val="001B58A3"/>
    <w:rsid w:val="001B6426"/>
    <w:rsid w:val="001B6602"/>
    <w:rsid w:val="001B6A7F"/>
    <w:rsid w:val="001B7CF4"/>
    <w:rsid w:val="001C0B14"/>
    <w:rsid w:val="001C11B4"/>
    <w:rsid w:val="001C18C9"/>
    <w:rsid w:val="001C2897"/>
    <w:rsid w:val="001C3749"/>
    <w:rsid w:val="001C3A76"/>
    <w:rsid w:val="001C4995"/>
    <w:rsid w:val="001C4FA0"/>
    <w:rsid w:val="001C5B8D"/>
    <w:rsid w:val="001C5CA4"/>
    <w:rsid w:val="001C5E44"/>
    <w:rsid w:val="001C6EFC"/>
    <w:rsid w:val="001D1A61"/>
    <w:rsid w:val="001D224A"/>
    <w:rsid w:val="001D2258"/>
    <w:rsid w:val="001D3515"/>
    <w:rsid w:val="001D351D"/>
    <w:rsid w:val="001D3EA0"/>
    <w:rsid w:val="001D4043"/>
    <w:rsid w:val="001D4EF4"/>
    <w:rsid w:val="001D536A"/>
    <w:rsid w:val="001D59A5"/>
    <w:rsid w:val="001D6780"/>
    <w:rsid w:val="001D7037"/>
    <w:rsid w:val="001E196C"/>
    <w:rsid w:val="001E26D8"/>
    <w:rsid w:val="001E2D94"/>
    <w:rsid w:val="001E3137"/>
    <w:rsid w:val="001E41A3"/>
    <w:rsid w:val="001E41F7"/>
    <w:rsid w:val="001E556B"/>
    <w:rsid w:val="001E5DFA"/>
    <w:rsid w:val="001E73A5"/>
    <w:rsid w:val="001E740B"/>
    <w:rsid w:val="001E7D68"/>
    <w:rsid w:val="001F1577"/>
    <w:rsid w:val="001F3376"/>
    <w:rsid w:val="001F3411"/>
    <w:rsid w:val="001F3B11"/>
    <w:rsid w:val="001F53BF"/>
    <w:rsid w:val="001F5749"/>
    <w:rsid w:val="001F607D"/>
    <w:rsid w:val="00200C91"/>
    <w:rsid w:val="0020175B"/>
    <w:rsid w:val="00201BB5"/>
    <w:rsid w:val="00202E5C"/>
    <w:rsid w:val="00205139"/>
    <w:rsid w:val="0020647C"/>
    <w:rsid w:val="00206BB6"/>
    <w:rsid w:val="00213811"/>
    <w:rsid w:val="00213C8A"/>
    <w:rsid w:val="00213E70"/>
    <w:rsid w:val="00214B6C"/>
    <w:rsid w:val="00215490"/>
    <w:rsid w:val="00215F1F"/>
    <w:rsid w:val="00216204"/>
    <w:rsid w:val="00216E44"/>
    <w:rsid w:val="002176C4"/>
    <w:rsid w:val="00217958"/>
    <w:rsid w:val="00217F63"/>
    <w:rsid w:val="0022044D"/>
    <w:rsid w:val="0022081E"/>
    <w:rsid w:val="00220BAA"/>
    <w:rsid w:val="00221596"/>
    <w:rsid w:val="00221F15"/>
    <w:rsid w:val="002225A3"/>
    <w:rsid w:val="00222700"/>
    <w:rsid w:val="00222A46"/>
    <w:rsid w:val="0022354A"/>
    <w:rsid w:val="00224E98"/>
    <w:rsid w:val="00226B36"/>
    <w:rsid w:val="00226D34"/>
    <w:rsid w:val="002307ED"/>
    <w:rsid w:val="002315B6"/>
    <w:rsid w:val="00231EFB"/>
    <w:rsid w:val="002320DB"/>
    <w:rsid w:val="002329DA"/>
    <w:rsid w:val="0023370F"/>
    <w:rsid w:val="00233FC4"/>
    <w:rsid w:val="00234D84"/>
    <w:rsid w:val="00234F23"/>
    <w:rsid w:val="002354B0"/>
    <w:rsid w:val="002354E9"/>
    <w:rsid w:val="00240E6F"/>
    <w:rsid w:val="00241A38"/>
    <w:rsid w:val="0024407F"/>
    <w:rsid w:val="00244871"/>
    <w:rsid w:val="002456B0"/>
    <w:rsid w:val="00245871"/>
    <w:rsid w:val="00246CA9"/>
    <w:rsid w:val="00247004"/>
    <w:rsid w:val="00247F11"/>
    <w:rsid w:val="00250C2F"/>
    <w:rsid w:val="00250D02"/>
    <w:rsid w:val="00250D62"/>
    <w:rsid w:val="00250E74"/>
    <w:rsid w:val="002519AE"/>
    <w:rsid w:val="00251DBE"/>
    <w:rsid w:val="002523F6"/>
    <w:rsid w:val="00252716"/>
    <w:rsid w:val="00252D9B"/>
    <w:rsid w:val="0025350E"/>
    <w:rsid w:val="002544E9"/>
    <w:rsid w:val="002547B0"/>
    <w:rsid w:val="00255A33"/>
    <w:rsid w:val="00256B1E"/>
    <w:rsid w:val="002573F7"/>
    <w:rsid w:val="00260B25"/>
    <w:rsid w:val="0026229E"/>
    <w:rsid w:val="00262B19"/>
    <w:rsid w:val="00262BD1"/>
    <w:rsid w:val="0026328E"/>
    <w:rsid w:val="00264C33"/>
    <w:rsid w:val="00265507"/>
    <w:rsid w:val="00265625"/>
    <w:rsid w:val="002658F0"/>
    <w:rsid w:val="002669FD"/>
    <w:rsid w:val="00267550"/>
    <w:rsid w:val="00267E11"/>
    <w:rsid w:val="00270E88"/>
    <w:rsid w:val="002712BE"/>
    <w:rsid w:val="0027194C"/>
    <w:rsid w:val="00271A69"/>
    <w:rsid w:val="00271FA9"/>
    <w:rsid w:val="00273E5D"/>
    <w:rsid w:val="00274A1D"/>
    <w:rsid w:val="00275BCB"/>
    <w:rsid w:val="0027657D"/>
    <w:rsid w:val="00276E48"/>
    <w:rsid w:val="00277369"/>
    <w:rsid w:val="00277EE9"/>
    <w:rsid w:val="00277F31"/>
    <w:rsid w:val="00280432"/>
    <w:rsid w:val="00280AFF"/>
    <w:rsid w:val="00281034"/>
    <w:rsid w:val="00281DF5"/>
    <w:rsid w:val="00282183"/>
    <w:rsid w:val="00283CFC"/>
    <w:rsid w:val="00286C01"/>
    <w:rsid w:val="00286FE6"/>
    <w:rsid w:val="00287178"/>
    <w:rsid w:val="00287FB5"/>
    <w:rsid w:val="00293C3F"/>
    <w:rsid w:val="00293EA6"/>
    <w:rsid w:val="00294143"/>
    <w:rsid w:val="00294AC9"/>
    <w:rsid w:val="00294D85"/>
    <w:rsid w:val="002958F7"/>
    <w:rsid w:val="0029638E"/>
    <w:rsid w:val="002A09A4"/>
    <w:rsid w:val="002A0BEB"/>
    <w:rsid w:val="002A0C47"/>
    <w:rsid w:val="002A1389"/>
    <w:rsid w:val="002A141F"/>
    <w:rsid w:val="002A1534"/>
    <w:rsid w:val="002A4AEE"/>
    <w:rsid w:val="002A5279"/>
    <w:rsid w:val="002A52A6"/>
    <w:rsid w:val="002A53D6"/>
    <w:rsid w:val="002A5891"/>
    <w:rsid w:val="002A5E62"/>
    <w:rsid w:val="002A61A7"/>
    <w:rsid w:val="002A6F06"/>
    <w:rsid w:val="002A6F9A"/>
    <w:rsid w:val="002A7686"/>
    <w:rsid w:val="002B057D"/>
    <w:rsid w:val="002B06D9"/>
    <w:rsid w:val="002B07C6"/>
    <w:rsid w:val="002B0CE9"/>
    <w:rsid w:val="002B1037"/>
    <w:rsid w:val="002B1415"/>
    <w:rsid w:val="002B20CC"/>
    <w:rsid w:val="002B3242"/>
    <w:rsid w:val="002B3F08"/>
    <w:rsid w:val="002B5A78"/>
    <w:rsid w:val="002B7421"/>
    <w:rsid w:val="002B745F"/>
    <w:rsid w:val="002B7F04"/>
    <w:rsid w:val="002C0B82"/>
    <w:rsid w:val="002C0F4F"/>
    <w:rsid w:val="002C1D90"/>
    <w:rsid w:val="002C2AD0"/>
    <w:rsid w:val="002C2E43"/>
    <w:rsid w:val="002C3C3C"/>
    <w:rsid w:val="002C4770"/>
    <w:rsid w:val="002C5514"/>
    <w:rsid w:val="002C7744"/>
    <w:rsid w:val="002D1F03"/>
    <w:rsid w:val="002D2201"/>
    <w:rsid w:val="002D226C"/>
    <w:rsid w:val="002D315F"/>
    <w:rsid w:val="002D325E"/>
    <w:rsid w:val="002D363D"/>
    <w:rsid w:val="002D3A04"/>
    <w:rsid w:val="002E026A"/>
    <w:rsid w:val="002E1A30"/>
    <w:rsid w:val="002E2728"/>
    <w:rsid w:val="002E30FA"/>
    <w:rsid w:val="002E49F9"/>
    <w:rsid w:val="002E52BD"/>
    <w:rsid w:val="002E682D"/>
    <w:rsid w:val="002E7BAB"/>
    <w:rsid w:val="002F0C75"/>
    <w:rsid w:val="002F0EA9"/>
    <w:rsid w:val="002F22B5"/>
    <w:rsid w:val="002F311B"/>
    <w:rsid w:val="002F34DF"/>
    <w:rsid w:val="002F3856"/>
    <w:rsid w:val="002F3A10"/>
    <w:rsid w:val="002F6AB0"/>
    <w:rsid w:val="002F7283"/>
    <w:rsid w:val="002F7A25"/>
    <w:rsid w:val="003005E4"/>
    <w:rsid w:val="00300681"/>
    <w:rsid w:val="0030205F"/>
    <w:rsid w:val="00302ADA"/>
    <w:rsid w:val="00303506"/>
    <w:rsid w:val="00303D19"/>
    <w:rsid w:val="003046EB"/>
    <w:rsid w:val="00304A5B"/>
    <w:rsid w:val="00305DD5"/>
    <w:rsid w:val="003065DB"/>
    <w:rsid w:val="0030687E"/>
    <w:rsid w:val="00306A1B"/>
    <w:rsid w:val="00306FC9"/>
    <w:rsid w:val="003070BE"/>
    <w:rsid w:val="003070F4"/>
    <w:rsid w:val="00313A22"/>
    <w:rsid w:val="00314B52"/>
    <w:rsid w:val="00317514"/>
    <w:rsid w:val="00317D64"/>
    <w:rsid w:val="00320CAA"/>
    <w:rsid w:val="00321252"/>
    <w:rsid w:val="00321F58"/>
    <w:rsid w:val="00322EBE"/>
    <w:rsid w:val="003230CC"/>
    <w:rsid w:val="003233C3"/>
    <w:rsid w:val="00323C65"/>
    <w:rsid w:val="003258D4"/>
    <w:rsid w:val="00326440"/>
    <w:rsid w:val="003264B0"/>
    <w:rsid w:val="003270A2"/>
    <w:rsid w:val="00327571"/>
    <w:rsid w:val="00327F60"/>
    <w:rsid w:val="00330CEB"/>
    <w:rsid w:val="00330D8D"/>
    <w:rsid w:val="003325DE"/>
    <w:rsid w:val="003342CD"/>
    <w:rsid w:val="00334FC1"/>
    <w:rsid w:val="00335925"/>
    <w:rsid w:val="00341521"/>
    <w:rsid w:val="00341A77"/>
    <w:rsid w:val="00343A69"/>
    <w:rsid w:val="00343ACD"/>
    <w:rsid w:val="0034412B"/>
    <w:rsid w:val="003451F5"/>
    <w:rsid w:val="00346DBA"/>
    <w:rsid w:val="0034701B"/>
    <w:rsid w:val="0035062E"/>
    <w:rsid w:val="00352231"/>
    <w:rsid w:val="00352A6B"/>
    <w:rsid w:val="003532FA"/>
    <w:rsid w:val="00354481"/>
    <w:rsid w:val="00357DE9"/>
    <w:rsid w:val="00360637"/>
    <w:rsid w:val="003615E7"/>
    <w:rsid w:val="00361633"/>
    <w:rsid w:val="00363FB9"/>
    <w:rsid w:val="00366391"/>
    <w:rsid w:val="00366A49"/>
    <w:rsid w:val="00370563"/>
    <w:rsid w:val="00370C9A"/>
    <w:rsid w:val="00373050"/>
    <w:rsid w:val="003776F8"/>
    <w:rsid w:val="00380F2D"/>
    <w:rsid w:val="00381AC2"/>
    <w:rsid w:val="00381D26"/>
    <w:rsid w:val="00381E32"/>
    <w:rsid w:val="00383A64"/>
    <w:rsid w:val="003848D0"/>
    <w:rsid w:val="003858A9"/>
    <w:rsid w:val="0038594B"/>
    <w:rsid w:val="00385F44"/>
    <w:rsid w:val="00386478"/>
    <w:rsid w:val="00387789"/>
    <w:rsid w:val="00387996"/>
    <w:rsid w:val="00391CD4"/>
    <w:rsid w:val="0039349C"/>
    <w:rsid w:val="00394EF9"/>
    <w:rsid w:val="00394F1F"/>
    <w:rsid w:val="00395359"/>
    <w:rsid w:val="00396431"/>
    <w:rsid w:val="00397A1F"/>
    <w:rsid w:val="00397AFA"/>
    <w:rsid w:val="00397D22"/>
    <w:rsid w:val="003A0425"/>
    <w:rsid w:val="003A0F65"/>
    <w:rsid w:val="003A27BC"/>
    <w:rsid w:val="003A32EF"/>
    <w:rsid w:val="003A48AF"/>
    <w:rsid w:val="003A4BAA"/>
    <w:rsid w:val="003A52EC"/>
    <w:rsid w:val="003A6FE4"/>
    <w:rsid w:val="003A766C"/>
    <w:rsid w:val="003B0704"/>
    <w:rsid w:val="003B0BB7"/>
    <w:rsid w:val="003B12BC"/>
    <w:rsid w:val="003B1985"/>
    <w:rsid w:val="003B1A3C"/>
    <w:rsid w:val="003B531A"/>
    <w:rsid w:val="003B53CB"/>
    <w:rsid w:val="003B5777"/>
    <w:rsid w:val="003B5B31"/>
    <w:rsid w:val="003C1151"/>
    <w:rsid w:val="003C1ADC"/>
    <w:rsid w:val="003C1C2A"/>
    <w:rsid w:val="003C2A09"/>
    <w:rsid w:val="003C65DB"/>
    <w:rsid w:val="003C6C40"/>
    <w:rsid w:val="003C7860"/>
    <w:rsid w:val="003C795C"/>
    <w:rsid w:val="003C7B54"/>
    <w:rsid w:val="003D1184"/>
    <w:rsid w:val="003D1E49"/>
    <w:rsid w:val="003D2C6F"/>
    <w:rsid w:val="003D30BA"/>
    <w:rsid w:val="003D3342"/>
    <w:rsid w:val="003D3557"/>
    <w:rsid w:val="003D3C05"/>
    <w:rsid w:val="003D40B2"/>
    <w:rsid w:val="003D4652"/>
    <w:rsid w:val="003D5104"/>
    <w:rsid w:val="003D5262"/>
    <w:rsid w:val="003D5510"/>
    <w:rsid w:val="003D7070"/>
    <w:rsid w:val="003D70D1"/>
    <w:rsid w:val="003E13E6"/>
    <w:rsid w:val="003E2E90"/>
    <w:rsid w:val="003E33A8"/>
    <w:rsid w:val="003E3B86"/>
    <w:rsid w:val="003E5C35"/>
    <w:rsid w:val="003E6855"/>
    <w:rsid w:val="003E6DF4"/>
    <w:rsid w:val="003F0B67"/>
    <w:rsid w:val="003F0EF0"/>
    <w:rsid w:val="003F0F89"/>
    <w:rsid w:val="003F124F"/>
    <w:rsid w:val="003F1447"/>
    <w:rsid w:val="003F1B45"/>
    <w:rsid w:val="003F1EA0"/>
    <w:rsid w:val="003F2FA2"/>
    <w:rsid w:val="003F468B"/>
    <w:rsid w:val="003F4CDF"/>
    <w:rsid w:val="003F50FC"/>
    <w:rsid w:val="003F606D"/>
    <w:rsid w:val="003F6432"/>
    <w:rsid w:val="003F6BD2"/>
    <w:rsid w:val="003F70B7"/>
    <w:rsid w:val="003F71EC"/>
    <w:rsid w:val="003F7871"/>
    <w:rsid w:val="003F7D7A"/>
    <w:rsid w:val="00400F95"/>
    <w:rsid w:val="00401E0F"/>
    <w:rsid w:val="0040345B"/>
    <w:rsid w:val="00403AC5"/>
    <w:rsid w:val="00404731"/>
    <w:rsid w:val="004053D4"/>
    <w:rsid w:val="00406798"/>
    <w:rsid w:val="00406F4C"/>
    <w:rsid w:val="0041025B"/>
    <w:rsid w:val="00410716"/>
    <w:rsid w:val="004110B4"/>
    <w:rsid w:val="00411434"/>
    <w:rsid w:val="004131D1"/>
    <w:rsid w:val="0041357C"/>
    <w:rsid w:val="004143D4"/>
    <w:rsid w:val="004146FD"/>
    <w:rsid w:val="00416E47"/>
    <w:rsid w:val="004177E9"/>
    <w:rsid w:val="004209D5"/>
    <w:rsid w:val="00420FBA"/>
    <w:rsid w:val="00422CD9"/>
    <w:rsid w:val="00423E57"/>
    <w:rsid w:val="00426C49"/>
    <w:rsid w:val="00427921"/>
    <w:rsid w:val="00427D27"/>
    <w:rsid w:val="00430A81"/>
    <w:rsid w:val="004313AA"/>
    <w:rsid w:val="0043153C"/>
    <w:rsid w:val="004318B0"/>
    <w:rsid w:val="0043303C"/>
    <w:rsid w:val="00433293"/>
    <w:rsid w:val="00433A66"/>
    <w:rsid w:val="00433E2F"/>
    <w:rsid w:val="00435F2F"/>
    <w:rsid w:val="0043676F"/>
    <w:rsid w:val="00440074"/>
    <w:rsid w:val="00440601"/>
    <w:rsid w:val="004412C4"/>
    <w:rsid w:val="00442564"/>
    <w:rsid w:val="00442721"/>
    <w:rsid w:val="004427CC"/>
    <w:rsid w:val="004432D9"/>
    <w:rsid w:val="00444698"/>
    <w:rsid w:val="00444A75"/>
    <w:rsid w:val="004455C4"/>
    <w:rsid w:val="00450FBF"/>
    <w:rsid w:val="00452989"/>
    <w:rsid w:val="00452A4E"/>
    <w:rsid w:val="004533D9"/>
    <w:rsid w:val="00453CDC"/>
    <w:rsid w:val="00454029"/>
    <w:rsid w:val="00454CB0"/>
    <w:rsid w:val="0045504E"/>
    <w:rsid w:val="004550E9"/>
    <w:rsid w:val="0045782D"/>
    <w:rsid w:val="00460268"/>
    <w:rsid w:val="00461531"/>
    <w:rsid w:val="004615C8"/>
    <w:rsid w:val="00461D4B"/>
    <w:rsid w:val="00463766"/>
    <w:rsid w:val="004673F4"/>
    <w:rsid w:val="00471D43"/>
    <w:rsid w:val="00471E85"/>
    <w:rsid w:val="0047438D"/>
    <w:rsid w:val="0047484E"/>
    <w:rsid w:val="00474A2B"/>
    <w:rsid w:val="00475379"/>
    <w:rsid w:val="00475738"/>
    <w:rsid w:val="0047699A"/>
    <w:rsid w:val="00476B9C"/>
    <w:rsid w:val="004804F3"/>
    <w:rsid w:val="00480857"/>
    <w:rsid w:val="004819E2"/>
    <w:rsid w:val="00481A36"/>
    <w:rsid w:val="00481C48"/>
    <w:rsid w:val="0048299F"/>
    <w:rsid w:val="004832C2"/>
    <w:rsid w:val="00484924"/>
    <w:rsid w:val="00484D43"/>
    <w:rsid w:val="0048553A"/>
    <w:rsid w:val="004863C7"/>
    <w:rsid w:val="00486BC2"/>
    <w:rsid w:val="004876C3"/>
    <w:rsid w:val="00490336"/>
    <w:rsid w:val="0049066C"/>
    <w:rsid w:val="00490F6F"/>
    <w:rsid w:val="0049300B"/>
    <w:rsid w:val="00493695"/>
    <w:rsid w:val="00494487"/>
    <w:rsid w:val="00494513"/>
    <w:rsid w:val="0049455A"/>
    <w:rsid w:val="004945A3"/>
    <w:rsid w:val="0049472E"/>
    <w:rsid w:val="00494A6F"/>
    <w:rsid w:val="00495D70"/>
    <w:rsid w:val="00496760"/>
    <w:rsid w:val="00497574"/>
    <w:rsid w:val="00497D61"/>
    <w:rsid w:val="004A16B7"/>
    <w:rsid w:val="004A1B5E"/>
    <w:rsid w:val="004A2AE6"/>
    <w:rsid w:val="004A2C62"/>
    <w:rsid w:val="004A4CF5"/>
    <w:rsid w:val="004A4D30"/>
    <w:rsid w:val="004A4EA4"/>
    <w:rsid w:val="004A6678"/>
    <w:rsid w:val="004A7008"/>
    <w:rsid w:val="004B2F04"/>
    <w:rsid w:val="004B4B78"/>
    <w:rsid w:val="004B542F"/>
    <w:rsid w:val="004B64DF"/>
    <w:rsid w:val="004B7CE7"/>
    <w:rsid w:val="004C0592"/>
    <w:rsid w:val="004C1AB6"/>
    <w:rsid w:val="004C4068"/>
    <w:rsid w:val="004C47D6"/>
    <w:rsid w:val="004C4F1A"/>
    <w:rsid w:val="004C6222"/>
    <w:rsid w:val="004C672A"/>
    <w:rsid w:val="004C6BF3"/>
    <w:rsid w:val="004D0101"/>
    <w:rsid w:val="004D0BB8"/>
    <w:rsid w:val="004D0E3E"/>
    <w:rsid w:val="004D1930"/>
    <w:rsid w:val="004D243C"/>
    <w:rsid w:val="004D2AAE"/>
    <w:rsid w:val="004D2E41"/>
    <w:rsid w:val="004D31BC"/>
    <w:rsid w:val="004D3A5B"/>
    <w:rsid w:val="004D3C53"/>
    <w:rsid w:val="004D3CC3"/>
    <w:rsid w:val="004D465A"/>
    <w:rsid w:val="004D4F04"/>
    <w:rsid w:val="004E0E7A"/>
    <w:rsid w:val="004E17B4"/>
    <w:rsid w:val="004E2511"/>
    <w:rsid w:val="004E332C"/>
    <w:rsid w:val="004E41D4"/>
    <w:rsid w:val="004E6789"/>
    <w:rsid w:val="004E6A72"/>
    <w:rsid w:val="004F1C8E"/>
    <w:rsid w:val="004F1EC8"/>
    <w:rsid w:val="004F22CE"/>
    <w:rsid w:val="004F2F13"/>
    <w:rsid w:val="004F3513"/>
    <w:rsid w:val="004F46EB"/>
    <w:rsid w:val="004F4787"/>
    <w:rsid w:val="00500BC5"/>
    <w:rsid w:val="00500D3D"/>
    <w:rsid w:val="00500F68"/>
    <w:rsid w:val="0050252F"/>
    <w:rsid w:val="005025A9"/>
    <w:rsid w:val="00503444"/>
    <w:rsid w:val="0050478B"/>
    <w:rsid w:val="00504AF9"/>
    <w:rsid w:val="00504B58"/>
    <w:rsid w:val="005071D8"/>
    <w:rsid w:val="00507EFD"/>
    <w:rsid w:val="00512357"/>
    <w:rsid w:val="005144E6"/>
    <w:rsid w:val="00514E2E"/>
    <w:rsid w:val="00515183"/>
    <w:rsid w:val="005155CC"/>
    <w:rsid w:val="0051797E"/>
    <w:rsid w:val="0052152E"/>
    <w:rsid w:val="005220BC"/>
    <w:rsid w:val="00522948"/>
    <w:rsid w:val="0052317D"/>
    <w:rsid w:val="00523303"/>
    <w:rsid w:val="005236A0"/>
    <w:rsid w:val="00524A9F"/>
    <w:rsid w:val="00526549"/>
    <w:rsid w:val="0053074D"/>
    <w:rsid w:val="00530FCD"/>
    <w:rsid w:val="00532254"/>
    <w:rsid w:val="005333E7"/>
    <w:rsid w:val="00533446"/>
    <w:rsid w:val="00534C19"/>
    <w:rsid w:val="00534EFB"/>
    <w:rsid w:val="00536305"/>
    <w:rsid w:val="005365F3"/>
    <w:rsid w:val="0054012C"/>
    <w:rsid w:val="00540B6C"/>
    <w:rsid w:val="00541616"/>
    <w:rsid w:val="00541B06"/>
    <w:rsid w:val="005429EA"/>
    <w:rsid w:val="00542EDC"/>
    <w:rsid w:val="005448A3"/>
    <w:rsid w:val="00544AD4"/>
    <w:rsid w:val="00544DD8"/>
    <w:rsid w:val="00546512"/>
    <w:rsid w:val="005466D7"/>
    <w:rsid w:val="005471FF"/>
    <w:rsid w:val="0055044B"/>
    <w:rsid w:val="005511EF"/>
    <w:rsid w:val="0055356B"/>
    <w:rsid w:val="00554D0F"/>
    <w:rsid w:val="005550A7"/>
    <w:rsid w:val="005550ED"/>
    <w:rsid w:val="00556B2A"/>
    <w:rsid w:val="005573E4"/>
    <w:rsid w:val="00560CC8"/>
    <w:rsid w:val="00560DB8"/>
    <w:rsid w:val="005610DD"/>
    <w:rsid w:val="00561A7E"/>
    <w:rsid w:val="00562458"/>
    <w:rsid w:val="00562DE8"/>
    <w:rsid w:val="00562FB9"/>
    <w:rsid w:val="00563919"/>
    <w:rsid w:val="00565B55"/>
    <w:rsid w:val="0056751C"/>
    <w:rsid w:val="00567CED"/>
    <w:rsid w:val="00567E81"/>
    <w:rsid w:val="005703DA"/>
    <w:rsid w:val="005716A2"/>
    <w:rsid w:val="00572AA5"/>
    <w:rsid w:val="00572BA5"/>
    <w:rsid w:val="00572C1C"/>
    <w:rsid w:val="0057353D"/>
    <w:rsid w:val="00573D9A"/>
    <w:rsid w:val="00574C87"/>
    <w:rsid w:val="00575759"/>
    <w:rsid w:val="00575A69"/>
    <w:rsid w:val="0057727B"/>
    <w:rsid w:val="00581A26"/>
    <w:rsid w:val="0058224B"/>
    <w:rsid w:val="00582834"/>
    <w:rsid w:val="00582C10"/>
    <w:rsid w:val="00582DCB"/>
    <w:rsid w:val="00585127"/>
    <w:rsid w:val="0058516E"/>
    <w:rsid w:val="0058595E"/>
    <w:rsid w:val="0058622C"/>
    <w:rsid w:val="005906B0"/>
    <w:rsid w:val="00591A4D"/>
    <w:rsid w:val="005931CD"/>
    <w:rsid w:val="0059371C"/>
    <w:rsid w:val="005951A0"/>
    <w:rsid w:val="005966F1"/>
    <w:rsid w:val="00596DA5"/>
    <w:rsid w:val="00597C9A"/>
    <w:rsid w:val="005A7C23"/>
    <w:rsid w:val="005A7E6C"/>
    <w:rsid w:val="005A7FB5"/>
    <w:rsid w:val="005B0013"/>
    <w:rsid w:val="005B3342"/>
    <w:rsid w:val="005B391A"/>
    <w:rsid w:val="005B4370"/>
    <w:rsid w:val="005B4CD9"/>
    <w:rsid w:val="005B4F05"/>
    <w:rsid w:val="005B5B51"/>
    <w:rsid w:val="005B6841"/>
    <w:rsid w:val="005B6B5B"/>
    <w:rsid w:val="005B7168"/>
    <w:rsid w:val="005C240E"/>
    <w:rsid w:val="005C4908"/>
    <w:rsid w:val="005C4CDA"/>
    <w:rsid w:val="005C7BBD"/>
    <w:rsid w:val="005C7D2E"/>
    <w:rsid w:val="005D1770"/>
    <w:rsid w:val="005D18CC"/>
    <w:rsid w:val="005D1CBC"/>
    <w:rsid w:val="005D1FC6"/>
    <w:rsid w:val="005D2214"/>
    <w:rsid w:val="005D297C"/>
    <w:rsid w:val="005D3BAB"/>
    <w:rsid w:val="005D3D72"/>
    <w:rsid w:val="005D4CD1"/>
    <w:rsid w:val="005D6D77"/>
    <w:rsid w:val="005D7396"/>
    <w:rsid w:val="005D7948"/>
    <w:rsid w:val="005E012F"/>
    <w:rsid w:val="005E0E1F"/>
    <w:rsid w:val="005E0FDE"/>
    <w:rsid w:val="005E1147"/>
    <w:rsid w:val="005E2914"/>
    <w:rsid w:val="005E307C"/>
    <w:rsid w:val="005E33B1"/>
    <w:rsid w:val="005E5287"/>
    <w:rsid w:val="005E7619"/>
    <w:rsid w:val="005F0331"/>
    <w:rsid w:val="005F2DC5"/>
    <w:rsid w:val="005F3B8C"/>
    <w:rsid w:val="005F4294"/>
    <w:rsid w:val="005F42CB"/>
    <w:rsid w:val="005F49EB"/>
    <w:rsid w:val="005F4B47"/>
    <w:rsid w:val="005F5B55"/>
    <w:rsid w:val="005F5CA3"/>
    <w:rsid w:val="00600293"/>
    <w:rsid w:val="006015BC"/>
    <w:rsid w:val="00601DFB"/>
    <w:rsid w:val="0060241A"/>
    <w:rsid w:val="00602DA9"/>
    <w:rsid w:val="00604346"/>
    <w:rsid w:val="0060468A"/>
    <w:rsid w:val="0060480B"/>
    <w:rsid w:val="00606FFE"/>
    <w:rsid w:val="00607CBB"/>
    <w:rsid w:val="0061035A"/>
    <w:rsid w:val="00611ABE"/>
    <w:rsid w:val="006138D3"/>
    <w:rsid w:val="00613EB2"/>
    <w:rsid w:val="00614242"/>
    <w:rsid w:val="0061483E"/>
    <w:rsid w:val="00614AFE"/>
    <w:rsid w:val="006161F7"/>
    <w:rsid w:val="006207C8"/>
    <w:rsid w:val="006211A6"/>
    <w:rsid w:val="006227F7"/>
    <w:rsid w:val="006247A8"/>
    <w:rsid w:val="00624B14"/>
    <w:rsid w:val="00625134"/>
    <w:rsid w:val="006252FA"/>
    <w:rsid w:val="006270F0"/>
    <w:rsid w:val="00627BBB"/>
    <w:rsid w:val="006310B2"/>
    <w:rsid w:val="006313B5"/>
    <w:rsid w:val="0063306E"/>
    <w:rsid w:val="00636008"/>
    <w:rsid w:val="00637792"/>
    <w:rsid w:val="00637FA2"/>
    <w:rsid w:val="00641333"/>
    <w:rsid w:val="006413E1"/>
    <w:rsid w:val="00642267"/>
    <w:rsid w:val="006458F7"/>
    <w:rsid w:val="00645BA2"/>
    <w:rsid w:val="006461C0"/>
    <w:rsid w:val="00646B61"/>
    <w:rsid w:val="00646E79"/>
    <w:rsid w:val="00647027"/>
    <w:rsid w:val="00647482"/>
    <w:rsid w:val="00650D52"/>
    <w:rsid w:val="00652C42"/>
    <w:rsid w:val="00652DE0"/>
    <w:rsid w:val="0065490D"/>
    <w:rsid w:val="00655B9B"/>
    <w:rsid w:val="00655FBE"/>
    <w:rsid w:val="0065653A"/>
    <w:rsid w:val="006572E9"/>
    <w:rsid w:val="00657C82"/>
    <w:rsid w:val="00657F66"/>
    <w:rsid w:val="006623E3"/>
    <w:rsid w:val="00662A18"/>
    <w:rsid w:val="00662AA0"/>
    <w:rsid w:val="00663B80"/>
    <w:rsid w:val="0066422C"/>
    <w:rsid w:val="00664B78"/>
    <w:rsid w:val="0066596D"/>
    <w:rsid w:val="006659B5"/>
    <w:rsid w:val="00665F6C"/>
    <w:rsid w:val="00666766"/>
    <w:rsid w:val="0066686A"/>
    <w:rsid w:val="0066767D"/>
    <w:rsid w:val="006711EB"/>
    <w:rsid w:val="0067180C"/>
    <w:rsid w:val="00672332"/>
    <w:rsid w:val="0067286A"/>
    <w:rsid w:val="0067300E"/>
    <w:rsid w:val="006734E6"/>
    <w:rsid w:val="00674F71"/>
    <w:rsid w:val="00675079"/>
    <w:rsid w:val="00675468"/>
    <w:rsid w:val="00675ED6"/>
    <w:rsid w:val="00676276"/>
    <w:rsid w:val="0067784C"/>
    <w:rsid w:val="006805EE"/>
    <w:rsid w:val="0068178C"/>
    <w:rsid w:val="00682304"/>
    <w:rsid w:val="00682772"/>
    <w:rsid w:val="006836E7"/>
    <w:rsid w:val="0068552C"/>
    <w:rsid w:val="006855C9"/>
    <w:rsid w:val="00686029"/>
    <w:rsid w:val="00686A8E"/>
    <w:rsid w:val="0069024D"/>
    <w:rsid w:val="006905D1"/>
    <w:rsid w:val="006912C0"/>
    <w:rsid w:val="00693C3F"/>
    <w:rsid w:val="00695322"/>
    <w:rsid w:val="00696026"/>
    <w:rsid w:val="006969E1"/>
    <w:rsid w:val="006A1AA6"/>
    <w:rsid w:val="006A236A"/>
    <w:rsid w:val="006A2588"/>
    <w:rsid w:val="006A36CA"/>
    <w:rsid w:val="006A3E17"/>
    <w:rsid w:val="006A4939"/>
    <w:rsid w:val="006A55A7"/>
    <w:rsid w:val="006A5A77"/>
    <w:rsid w:val="006A628C"/>
    <w:rsid w:val="006A6A3D"/>
    <w:rsid w:val="006A76CD"/>
    <w:rsid w:val="006A7AFE"/>
    <w:rsid w:val="006A7B85"/>
    <w:rsid w:val="006B0E48"/>
    <w:rsid w:val="006B2419"/>
    <w:rsid w:val="006B2680"/>
    <w:rsid w:val="006B323B"/>
    <w:rsid w:val="006B37F4"/>
    <w:rsid w:val="006B3A86"/>
    <w:rsid w:val="006B403D"/>
    <w:rsid w:val="006B410F"/>
    <w:rsid w:val="006B5B51"/>
    <w:rsid w:val="006B5D14"/>
    <w:rsid w:val="006B615E"/>
    <w:rsid w:val="006B6444"/>
    <w:rsid w:val="006B6783"/>
    <w:rsid w:val="006B69F8"/>
    <w:rsid w:val="006C14EC"/>
    <w:rsid w:val="006C17C6"/>
    <w:rsid w:val="006C1FF7"/>
    <w:rsid w:val="006C2249"/>
    <w:rsid w:val="006C248D"/>
    <w:rsid w:val="006C2C09"/>
    <w:rsid w:val="006C2C3F"/>
    <w:rsid w:val="006C2D58"/>
    <w:rsid w:val="006C3A6C"/>
    <w:rsid w:val="006C3C76"/>
    <w:rsid w:val="006C549B"/>
    <w:rsid w:val="006C5C0C"/>
    <w:rsid w:val="006C7E0F"/>
    <w:rsid w:val="006D0B02"/>
    <w:rsid w:val="006D1EF6"/>
    <w:rsid w:val="006D3151"/>
    <w:rsid w:val="006D3C85"/>
    <w:rsid w:val="006D443F"/>
    <w:rsid w:val="006D65FB"/>
    <w:rsid w:val="006D740B"/>
    <w:rsid w:val="006E3A06"/>
    <w:rsid w:val="006E3AC4"/>
    <w:rsid w:val="006E798F"/>
    <w:rsid w:val="006E7C9A"/>
    <w:rsid w:val="006E7E2E"/>
    <w:rsid w:val="006F1B72"/>
    <w:rsid w:val="006F1FE8"/>
    <w:rsid w:val="006F20C2"/>
    <w:rsid w:val="006F2ACA"/>
    <w:rsid w:val="006F2EF2"/>
    <w:rsid w:val="006F5D58"/>
    <w:rsid w:val="006F5DD5"/>
    <w:rsid w:val="006F6DF4"/>
    <w:rsid w:val="00700735"/>
    <w:rsid w:val="0070087D"/>
    <w:rsid w:val="00702429"/>
    <w:rsid w:val="00703112"/>
    <w:rsid w:val="00705253"/>
    <w:rsid w:val="00705579"/>
    <w:rsid w:val="007056CC"/>
    <w:rsid w:val="00705BC9"/>
    <w:rsid w:val="00706B37"/>
    <w:rsid w:val="00706CB1"/>
    <w:rsid w:val="0071009E"/>
    <w:rsid w:val="007107AA"/>
    <w:rsid w:val="007115F9"/>
    <w:rsid w:val="00711B0E"/>
    <w:rsid w:val="0071414A"/>
    <w:rsid w:val="00714707"/>
    <w:rsid w:val="00714FCB"/>
    <w:rsid w:val="00714FD9"/>
    <w:rsid w:val="00716527"/>
    <w:rsid w:val="0071717C"/>
    <w:rsid w:val="00721944"/>
    <w:rsid w:val="00721F64"/>
    <w:rsid w:val="00722EDE"/>
    <w:rsid w:val="0072388D"/>
    <w:rsid w:val="0072391A"/>
    <w:rsid w:val="00723DF3"/>
    <w:rsid w:val="00724F45"/>
    <w:rsid w:val="00725052"/>
    <w:rsid w:val="00725360"/>
    <w:rsid w:val="00725539"/>
    <w:rsid w:val="0072560D"/>
    <w:rsid w:val="00725A19"/>
    <w:rsid w:val="0073002E"/>
    <w:rsid w:val="00730CCA"/>
    <w:rsid w:val="00730D2B"/>
    <w:rsid w:val="00731509"/>
    <w:rsid w:val="00731D75"/>
    <w:rsid w:val="00732636"/>
    <w:rsid w:val="00732A11"/>
    <w:rsid w:val="007338C6"/>
    <w:rsid w:val="00734A5F"/>
    <w:rsid w:val="00734ED8"/>
    <w:rsid w:val="00735A11"/>
    <w:rsid w:val="00735C1C"/>
    <w:rsid w:val="00737539"/>
    <w:rsid w:val="007410EC"/>
    <w:rsid w:val="007412D1"/>
    <w:rsid w:val="00742388"/>
    <w:rsid w:val="007425E7"/>
    <w:rsid w:val="00744506"/>
    <w:rsid w:val="00744CE5"/>
    <w:rsid w:val="0074502B"/>
    <w:rsid w:val="00745C2C"/>
    <w:rsid w:val="007469FF"/>
    <w:rsid w:val="00751F70"/>
    <w:rsid w:val="007521B7"/>
    <w:rsid w:val="007524B7"/>
    <w:rsid w:val="00754796"/>
    <w:rsid w:val="00754A97"/>
    <w:rsid w:val="00754C99"/>
    <w:rsid w:val="007550D6"/>
    <w:rsid w:val="0075640A"/>
    <w:rsid w:val="00756897"/>
    <w:rsid w:val="007602C7"/>
    <w:rsid w:val="00760B1B"/>
    <w:rsid w:val="00761FCF"/>
    <w:rsid w:val="0076207F"/>
    <w:rsid w:val="00762943"/>
    <w:rsid w:val="0076304B"/>
    <w:rsid w:val="0076307B"/>
    <w:rsid w:val="007630A4"/>
    <w:rsid w:val="00763A84"/>
    <w:rsid w:val="00770088"/>
    <w:rsid w:val="007717C8"/>
    <w:rsid w:val="00772A6E"/>
    <w:rsid w:val="00773B2F"/>
    <w:rsid w:val="00774751"/>
    <w:rsid w:val="0077505F"/>
    <w:rsid w:val="00775F3E"/>
    <w:rsid w:val="00777C52"/>
    <w:rsid w:val="00782329"/>
    <w:rsid w:val="00782C06"/>
    <w:rsid w:val="007833D9"/>
    <w:rsid w:val="00784CD0"/>
    <w:rsid w:val="00785524"/>
    <w:rsid w:val="007856FB"/>
    <w:rsid w:val="00787518"/>
    <w:rsid w:val="00787B6D"/>
    <w:rsid w:val="0079037A"/>
    <w:rsid w:val="007905C9"/>
    <w:rsid w:val="00795CBB"/>
    <w:rsid w:val="00795DEF"/>
    <w:rsid w:val="007960EF"/>
    <w:rsid w:val="00796F44"/>
    <w:rsid w:val="007A0386"/>
    <w:rsid w:val="007A363D"/>
    <w:rsid w:val="007A36C4"/>
    <w:rsid w:val="007A4742"/>
    <w:rsid w:val="007A5CA9"/>
    <w:rsid w:val="007A63DB"/>
    <w:rsid w:val="007A6B11"/>
    <w:rsid w:val="007A7EEA"/>
    <w:rsid w:val="007B0469"/>
    <w:rsid w:val="007B0847"/>
    <w:rsid w:val="007B093E"/>
    <w:rsid w:val="007B1539"/>
    <w:rsid w:val="007B1BB1"/>
    <w:rsid w:val="007B1FAE"/>
    <w:rsid w:val="007B2E14"/>
    <w:rsid w:val="007B2FFF"/>
    <w:rsid w:val="007B3277"/>
    <w:rsid w:val="007B3711"/>
    <w:rsid w:val="007B3E89"/>
    <w:rsid w:val="007B4566"/>
    <w:rsid w:val="007B4D58"/>
    <w:rsid w:val="007B58B2"/>
    <w:rsid w:val="007B5D17"/>
    <w:rsid w:val="007B73CA"/>
    <w:rsid w:val="007B764C"/>
    <w:rsid w:val="007C093F"/>
    <w:rsid w:val="007C2D74"/>
    <w:rsid w:val="007C3708"/>
    <w:rsid w:val="007C3A45"/>
    <w:rsid w:val="007C3E5A"/>
    <w:rsid w:val="007C4537"/>
    <w:rsid w:val="007C4E58"/>
    <w:rsid w:val="007C596F"/>
    <w:rsid w:val="007C5D8A"/>
    <w:rsid w:val="007C6124"/>
    <w:rsid w:val="007C6FB7"/>
    <w:rsid w:val="007C74F6"/>
    <w:rsid w:val="007C758D"/>
    <w:rsid w:val="007C7EA3"/>
    <w:rsid w:val="007D0981"/>
    <w:rsid w:val="007D0CC3"/>
    <w:rsid w:val="007D1EEB"/>
    <w:rsid w:val="007D3EEE"/>
    <w:rsid w:val="007D5E81"/>
    <w:rsid w:val="007D6808"/>
    <w:rsid w:val="007E0CC3"/>
    <w:rsid w:val="007E2B33"/>
    <w:rsid w:val="007E38D8"/>
    <w:rsid w:val="007E3E87"/>
    <w:rsid w:val="007E3F3A"/>
    <w:rsid w:val="007E4DF2"/>
    <w:rsid w:val="007E772F"/>
    <w:rsid w:val="007E79BA"/>
    <w:rsid w:val="007E7B89"/>
    <w:rsid w:val="007E7D83"/>
    <w:rsid w:val="007F0789"/>
    <w:rsid w:val="007F284A"/>
    <w:rsid w:val="007F48A7"/>
    <w:rsid w:val="007F5F6C"/>
    <w:rsid w:val="007F62B1"/>
    <w:rsid w:val="007F70E7"/>
    <w:rsid w:val="00800F80"/>
    <w:rsid w:val="0080224A"/>
    <w:rsid w:val="00803E86"/>
    <w:rsid w:val="00804749"/>
    <w:rsid w:val="0080494C"/>
    <w:rsid w:val="00804E66"/>
    <w:rsid w:val="0080528D"/>
    <w:rsid w:val="00805FCB"/>
    <w:rsid w:val="00806694"/>
    <w:rsid w:val="00807641"/>
    <w:rsid w:val="008076C9"/>
    <w:rsid w:val="00807C07"/>
    <w:rsid w:val="008108BD"/>
    <w:rsid w:val="00813D4A"/>
    <w:rsid w:val="00815569"/>
    <w:rsid w:val="00815BF0"/>
    <w:rsid w:val="00816077"/>
    <w:rsid w:val="00816095"/>
    <w:rsid w:val="00820DE3"/>
    <w:rsid w:val="00821B28"/>
    <w:rsid w:val="00822101"/>
    <w:rsid w:val="00822DA7"/>
    <w:rsid w:val="008235EF"/>
    <w:rsid w:val="008250CE"/>
    <w:rsid w:val="00825BC0"/>
    <w:rsid w:val="00825FC4"/>
    <w:rsid w:val="00826564"/>
    <w:rsid w:val="00830244"/>
    <w:rsid w:val="008312A5"/>
    <w:rsid w:val="00831788"/>
    <w:rsid w:val="00831E8A"/>
    <w:rsid w:val="0083329D"/>
    <w:rsid w:val="00833FF6"/>
    <w:rsid w:val="00837384"/>
    <w:rsid w:val="00837B72"/>
    <w:rsid w:val="00837DC9"/>
    <w:rsid w:val="00841F85"/>
    <w:rsid w:val="00842311"/>
    <w:rsid w:val="0084329E"/>
    <w:rsid w:val="00847D37"/>
    <w:rsid w:val="00850262"/>
    <w:rsid w:val="00850F7D"/>
    <w:rsid w:val="00851D1E"/>
    <w:rsid w:val="008533B8"/>
    <w:rsid w:val="0085409C"/>
    <w:rsid w:val="00854189"/>
    <w:rsid w:val="0085441A"/>
    <w:rsid w:val="0085550E"/>
    <w:rsid w:val="00862BC9"/>
    <w:rsid w:val="008640C8"/>
    <w:rsid w:val="00864170"/>
    <w:rsid w:val="00864797"/>
    <w:rsid w:val="00864ED9"/>
    <w:rsid w:val="00865358"/>
    <w:rsid w:val="008654C1"/>
    <w:rsid w:val="0087055D"/>
    <w:rsid w:val="00870E58"/>
    <w:rsid w:val="00870F50"/>
    <w:rsid w:val="00871C25"/>
    <w:rsid w:val="00872206"/>
    <w:rsid w:val="00872B59"/>
    <w:rsid w:val="008759A5"/>
    <w:rsid w:val="00881920"/>
    <w:rsid w:val="00881A12"/>
    <w:rsid w:val="00881BCA"/>
    <w:rsid w:val="00881DBF"/>
    <w:rsid w:val="00881ED8"/>
    <w:rsid w:val="008823DC"/>
    <w:rsid w:val="00882DAD"/>
    <w:rsid w:val="00884765"/>
    <w:rsid w:val="008848AF"/>
    <w:rsid w:val="00884C69"/>
    <w:rsid w:val="008927B7"/>
    <w:rsid w:val="0089318A"/>
    <w:rsid w:val="008937C0"/>
    <w:rsid w:val="00895F85"/>
    <w:rsid w:val="00896E50"/>
    <w:rsid w:val="00897246"/>
    <w:rsid w:val="008A00D3"/>
    <w:rsid w:val="008A1813"/>
    <w:rsid w:val="008A1BCB"/>
    <w:rsid w:val="008A1EBB"/>
    <w:rsid w:val="008A28C2"/>
    <w:rsid w:val="008A2C51"/>
    <w:rsid w:val="008A3CC7"/>
    <w:rsid w:val="008A4631"/>
    <w:rsid w:val="008A4EC4"/>
    <w:rsid w:val="008A5D59"/>
    <w:rsid w:val="008A5F8D"/>
    <w:rsid w:val="008A6610"/>
    <w:rsid w:val="008A6E09"/>
    <w:rsid w:val="008A6FB9"/>
    <w:rsid w:val="008A7165"/>
    <w:rsid w:val="008A7EEF"/>
    <w:rsid w:val="008B054F"/>
    <w:rsid w:val="008B07D9"/>
    <w:rsid w:val="008B0D5B"/>
    <w:rsid w:val="008B1685"/>
    <w:rsid w:val="008B2636"/>
    <w:rsid w:val="008B2E8D"/>
    <w:rsid w:val="008B3A8D"/>
    <w:rsid w:val="008B7282"/>
    <w:rsid w:val="008C1F2B"/>
    <w:rsid w:val="008C27F6"/>
    <w:rsid w:val="008C39C6"/>
    <w:rsid w:val="008C50D0"/>
    <w:rsid w:val="008C6008"/>
    <w:rsid w:val="008C74DF"/>
    <w:rsid w:val="008D0E95"/>
    <w:rsid w:val="008D263B"/>
    <w:rsid w:val="008D4041"/>
    <w:rsid w:val="008D412D"/>
    <w:rsid w:val="008D42BB"/>
    <w:rsid w:val="008D5561"/>
    <w:rsid w:val="008D56F5"/>
    <w:rsid w:val="008D6BFE"/>
    <w:rsid w:val="008D6EC3"/>
    <w:rsid w:val="008D742B"/>
    <w:rsid w:val="008E2AA0"/>
    <w:rsid w:val="008E3F51"/>
    <w:rsid w:val="008E47E9"/>
    <w:rsid w:val="008E5E64"/>
    <w:rsid w:val="008E7F54"/>
    <w:rsid w:val="008F17AC"/>
    <w:rsid w:val="008F18F5"/>
    <w:rsid w:val="008F1B56"/>
    <w:rsid w:val="008F263F"/>
    <w:rsid w:val="008F2CB7"/>
    <w:rsid w:val="008F3E9B"/>
    <w:rsid w:val="008F674C"/>
    <w:rsid w:val="008F70E7"/>
    <w:rsid w:val="008F7705"/>
    <w:rsid w:val="008F7DCC"/>
    <w:rsid w:val="00900F5C"/>
    <w:rsid w:val="00901AEB"/>
    <w:rsid w:val="009042B4"/>
    <w:rsid w:val="00904815"/>
    <w:rsid w:val="009051D7"/>
    <w:rsid w:val="00905B77"/>
    <w:rsid w:val="009109C4"/>
    <w:rsid w:val="00910B54"/>
    <w:rsid w:val="00913258"/>
    <w:rsid w:val="0091400F"/>
    <w:rsid w:val="00914C21"/>
    <w:rsid w:val="009152A9"/>
    <w:rsid w:val="00920CF3"/>
    <w:rsid w:val="009271B6"/>
    <w:rsid w:val="009277CC"/>
    <w:rsid w:val="009307E4"/>
    <w:rsid w:val="00930972"/>
    <w:rsid w:val="0093155E"/>
    <w:rsid w:val="00932696"/>
    <w:rsid w:val="009347C9"/>
    <w:rsid w:val="00935C64"/>
    <w:rsid w:val="0093749E"/>
    <w:rsid w:val="00940BDC"/>
    <w:rsid w:val="00940BE2"/>
    <w:rsid w:val="00940C77"/>
    <w:rsid w:val="00941446"/>
    <w:rsid w:val="00941674"/>
    <w:rsid w:val="0094257F"/>
    <w:rsid w:val="0094407D"/>
    <w:rsid w:val="009456EA"/>
    <w:rsid w:val="00946082"/>
    <w:rsid w:val="00946654"/>
    <w:rsid w:val="009479B4"/>
    <w:rsid w:val="00950931"/>
    <w:rsid w:val="00950B11"/>
    <w:rsid w:val="009512BE"/>
    <w:rsid w:val="0095216E"/>
    <w:rsid w:val="0095250A"/>
    <w:rsid w:val="00953BE1"/>
    <w:rsid w:val="00953C9A"/>
    <w:rsid w:val="0095436F"/>
    <w:rsid w:val="0095450B"/>
    <w:rsid w:val="009565BA"/>
    <w:rsid w:val="00961041"/>
    <w:rsid w:val="009612F4"/>
    <w:rsid w:val="009624A7"/>
    <w:rsid w:val="00962F0E"/>
    <w:rsid w:val="00962FFD"/>
    <w:rsid w:val="00964F9E"/>
    <w:rsid w:val="0096516A"/>
    <w:rsid w:val="009651D6"/>
    <w:rsid w:val="00965312"/>
    <w:rsid w:val="00965671"/>
    <w:rsid w:val="00965E69"/>
    <w:rsid w:val="00966662"/>
    <w:rsid w:val="00966EF2"/>
    <w:rsid w:val="009678D7"/>
    <w:rsid w:val="00967FB6"/>
    <w:rsid w:val="0097007C"/>
    <w:rsid w:val="00970A8F"/>
    <w:rsid w:val="00973033"/>
    <w:rsid w:val="0097308D"/>
    <w:rsid w:val="00973C40"/>
    <w:rsid w:val="00974925"/>
    <w:rsid w:val="00977820"/>
    <w:rsid w:val="00981325"/>
    <w:rsid w:val="009813AB"/>
    <w:rsid w:val="0098163F"/>
    <w:rsid w:val="00981768"/>
    <w:rsid w:val="00982489"/>
    <w:rsid w:val="00982975"/>
    <w:rsid w:val="00983BE1"/>
    <w:rsid w:val="00984BC9"/>
    <w:rsid w:val="0098545D"/>
    <w:rsid w:val="00985DD0"/>
    <w:rsid w:val="009863F5"/>
    <w:rsid w:val="00986967"/>
    <w:rsid w:val="00987169"/>
    <w:rsid w:val="00987757"/>
    <w:rsid w:val="00987E22"/>
    <w:rsid w:val="009900B7"/>
    <w:rsid w:val="00990654"/>
    <w:rsid w:val="0099112A"/>
    <w:rsid w:val="00991B04"/>
    <w:rsid w:val="00991F9B"/>
    <w:rsid w:val="009923AE"/>
    <w:rsid w:val="009928ED"/>
    <w:rsid w:val="009930C3"/>
    <w:rsid w:val="0099512B"/>
    <w:rsid w:val="00996011"/>
    <w:rsid w:val="00996CA7"/>
    <w:rsid w:val="009A14C9"/>
    <w:rsid w:val="009A1B8D"/>
    <w:rsid w:val="009A1C86"/>
    <w:rsid w:val="009A33E5"/>
    <w:rsid w:val="009A3FD6"/>
    <w:rsid w:val="009A40FF"/>
    <w:rsid w:val="009A49EB"/>
    <w:rsid w:val="009A4F6E"/>
    <w:rsid w:val="009A5E1C"/>
    <w:rsid w:val="009A60FE"/>
    <w:rsid w:val="009A638C"/>
    <w:rsid w:val="009A6BB9"/>
    <w:rsid w:val="009B0524"/>
    <w:rsid w:val="009B15F2"/>
    <w:rsid w:val="009B24A2"/>
    <w:rsid w:val="009B2B7E"/>
    <w:rsid w:val="009B5716"/>
    <w:rsid w:val="009B7A79"/>
    <w:rsid w:val="009C152A"/>
    <w:rsid w:val="009C34B0"/>
    <w:rsid w:val="009C4466"/>
    <w:rsid w:val="009C4556"/>
    <w:rsid w:val="009C4D2E"/>
    <w:rsid w:val="009C5041"/>
    <w:rsid w:val="009C5129"/>
    <w:rsid w:val="009C58EF"/>
    <w:rsid w:val="009C5926"/>
    <w:rsid w:val="009C5F36"/>
    <w:rsid w:val="009C6301"/>
    <w:rsid w:val="009C7288"/>
    <w:rsid w:val="009C7B5E"/>
    <w:rsid w:val="009D06D5"/>
    <w:rsid w:val="009D1203"/>
    <w:rsid w:val="009D12CC"/>
    <w:rsid w:val="009D1A3C"/>
    <w:rsid w:val="009D475B"/>
    <w:rsid w:val="009D48F2"/>
    <w:rsid w:val="009D4D44"/>
    <w:rsid w:val="009D5928"/>
    <w:rsid w:val="009D5DB3"/>
    <w:rsid w:val="009D67BC"/>
    <w:rsid w:val="009D771E"/>
    <w:rsid w:val="009E0FB4"/>
    <w:rsid w:val="009E2C50"/>
    <w:rsid w:val="009E30BD"/>
    <w:rsid w:val="009E57F5"/>
    <w:rsid w:val="009E6271"/>
    <w:rsid w:val="009E65E2"/>
    <w:rsid w:val="009E7292"/>
    <w:rsid w:val="009E7CFD"/>
    <w:rsid w:val="009F048D"/>
    <w:rsid w:val="009F084D"/>
    <w:rsid w:val="009F0C4A"/>
    <w:rsid w:val="009F1012"/>
    <w:rsid w:val="009F1115"/>
    <w:rsid w:val="009F13D4"/>
    <w:rsid w:val="009F1898"/>
    <w:rsid w:val="009F2410"/>
    <w:rsid w:val="009F261E"/>
    <w:rsid w:val="009F2D98"/>
    <w:rsid w:val="009F3B41"/>
    <w:rsid w:val="009F58EC"/>
    <w:rsid w:val="009F5C52"/>
    <w:rsid w:val="009F6043"/>
    <w:rsid w:val="00A00763"/>
    <w:rsid w:val="00A0114D"/>
    <w:rsid w:val="00A01625"/>
    <w:rsid w:val="00A026C7"/>
    <w:rsid w:val="00A029E9"/>
    <w:rsid w:val="00A04ACB"/>
    <w:rsid w:val="00A05ECA"/>
    <w:rsid w:val="00A0640B"/>
    <w:rsid w:val="00A070AC"/>
    <w:rsid w:val="00A1237A"/>
    <w:rsid w:val="00A12B32"/>
    <w:rsid w:val="00A151CC"/>
    <w:rsid w:val="00A1617E"/>
    <w:rsid w:val="00A20908"/>
    <w:rsid w:val="00A21128"/>
    <w:rsid w:val="00A23343"/>
    <w:rsid w:val="00A24810"/>
    <w:rsid w:val="00A25E54"/>
    <w:rsid w:val="00A308CF"/>
    <w:rsid w:val="00A315F2"/>
    <w:rsid w:val="00A321D2"/>
    <w:rsid w:val="00A327E5"/>
    <w:rsid w:val="00A329C7"/>
    <w:rsid w:val="00A331C3"/>
    <w:rsid w:val="00A34336"/>
    <w:rsid w:val="00A34D2F"/>
    <w:rsid w:val="00A351E5"/>
    <w:rsid w:val="00A35FCD"/>
    <w:rsid w:val="00A36290"/>
    <w:rsid w:val="00A36A67"/>
    <w:rsid w:val="00A3754A"/>
    <w:rsid w:val="00A401F7"/>
    <w:rsid w:val="00A43B3B"/>
    <w:rsid w:val="00A43CEA"/>
    <w:rsid w:val="00A43DE0"/>
    <w:rsid w:val="00A43E07"/>
    <w:rsid w:val="00A442D9"/>
    <w:rsid w:val="00A44B60"/>
    <w:rsid w:val="00A45866"/>
    <w:rsid w:val="00A473E2"/>
    <w:rsid w:val="00A47880"/>
    <w:rsid w:val="00A4790A"/>
    <w:rsid w:val="00A501BB"/>
    <w:rsid w:val="00A527AA"/>
    <w:rsid w:val="00A544F5"/>
    <w:rsid w:val="00A5505A"/>
    <w:rsid w:val="00A5671F"/>
    <w:rsid w:val="00A628CA"/>
    <w:rsid w:val="00A62964"/>
    <w:rsid w:val="00A62D24"/>
    <w:rsid w:val="00A6339C"/>
    <w:rsid w:val="00A6383B"/>
    <w:rsid w:val="00A64B4D"/>
    <w:rsid w:val="00A64D1D"/>
    <w:rsid w:val="00A6545A"/>
    <w:rsid w:val="00A65AC7"/>
    <w:rsid w:val="00A675D7"/>
    <w:rsid w:val="00A6764E"/>
    <w:rsid w:val="00A67A1B"/>
    <w:rsid w:val="00A67CEE"/>
    <w:rsid w:val="00A726BD"/>
    <w:rsid w:val="00A72736"/>
    <w:rsid w:val="00A73A06"/>
    <w:rsid w:val="00A74847"/>
    <w:rsid w:val="00A75AED"/>
    <w:rsid w:val="00A76B86"/>
    <w:rsid w:val="00A807B1"/>
    <w:rsid w:val="00A8259B"/>
    <w:rsid w:val="00A82F1A"/>
    <w:rsid w:val="00A83468"/>
    <w:rsid w:val="00A85B8B"/>
    <w:rsid w:val="00A85CD6"/>
    <w:rsid w:val="00A8669E"/>
    <w:rsid w:val="00A87BE9"/>
    <w:rsid w:val="00A90C40"/>
    <w:rsid w:val="00A921C8"/>
    <w:rsid w:val="00A922AE"/>
    <w:rsid w:val="00A92432"/>
    <w:rsid w:val="00A930FF"/>
    <w:rsid w:val="00A94F8B"/>
    <w:rsid w:val="00A953DC"/>
    <w:rsid w:val="00A95631"/>
    <w:rsid w:val="00A96355"/>
    <w:rsid w:val="00A969DD"/>
    <w:rsid w:val="00AA0637"/>
    <w:rsid w:val="00AA0E43"/>
    <w:rsid w:val="00AA281E"/>
    <w:rsid w:val="00AA2F72"/>
    <w:rsid w:val="00AA55B5"/>
    <w:rsid w:val="00AA6103"/>
    <w:rsid w:val="00AA7763"/>
    <w:rsid w:val="00AA7CB3"/>
    <w:rsid w:val="00AA7CF4"/>
    <w:rsid w:val="00AB1524"/>
    <w:rsid w:val="00AB1850"/>
    <w:rsid w:val="00AB19B6"/>
    <w:rsid w:val="00AB3F28"/>
    <w:rsid w:val="00AB3F4B"/>
    <w:rsid w:val="00AB3FF2"/>
    <w:rsid w:val="00AB4891"/>
    <w:rsid w:val="00AB4C30"/>
    <w:rsid w:val="00AB4FF7"/>
    <w:rsid w:val="00AB52F1"/>
    <w:rsid w:val="00AB65D5"/>
    <w:rsid w:val="00AB723D"/>
    <w:rsid w:val="00AB7F6B"/>
    <w:rsid w:val="00AC0FF3"/>
    <w:rsid w:val="00AC374B"/>
    <w:rsid w:val="00AC3FB8"/>
    <w:rsid w:val="00AC481F"/>
    <w:rsid w:val="00AC56A5"/>
    <w:rsid w:val="00AD1394"/>
    <w:rsid w:val="00AD1D0E"/>
    <w:rsid w:val="00AD3775"/>
    <w:rsid w:val="00AD5AF8"/>
    <w:rsid w:val="00AD5F72"/>
    <w:rsid w:val="00AD682D"/>
    <w:rsid w:val="00AD685A"/>
    <w:rsid w:val="00AE09F5"/>
    <w:rsid w:val="00AE149D"/>
    <w:rsid w:val="00AE441B"/>
    <w:rsid w:val="00AE447D"/>
    <w:rsid w:val="00AE4B0A"/>
    <w:rsid w:val="00AE5442"/>
    <w:rsid w:val="00AE5668"/>
    <w:rsid w:val="00AE5DA0"/>
    <w:rsid w:val="00AE5EF1"/>
    <w:rsid w:val="00AE5FAC"/>
    <w:rsid w:val="00AE5FD1"/>
    <w:rsid w:val="00AE6290"/>
    <w:rsid w:val="00AE66EF"/>
    <w:rsid w:val="00AE6F53"/>
    <w:rsid w:val="00AF18EF"/>
    <w:rsid w:val="00AF1F42"/>
    <w:rsid w:val="00AF2212"/>
    <w:rsid w:val="00AF22F2"/>
    <w:rsid w:val="00AF2B5B"/>
    <w:rsid w:val="00AF3623"/>
    <w:rsid w:val="00AF4DE1"/>
    <w:rsid w:val="00AF55E6"/>
    <w:rsid w:val="00AF62B1"/>
    <w:rsid w:val="00AF682C"/>
    <w:rsid w:val="00AF6ABB"/>
    <w:rsid w:val="00B0089C"/>
    <w:rsid w:val="00B01000"/>
    <w:rsid w:val="00B0234B"/>
    <w:rsid w:val="00B04CFF"/>
    <w:rsid w:val="00B06EA9"/>
    <w:rsid w:val="00B11A1B"/>
    <w:rsid w:val="00B11A76"/>
    <w:rsid w:val="00B12CA3"/>
    <w:rsid w:val="00B13511"/>
    <w:rsid w:val="00B1615F"/>
    <w:rsid w:val="00B166CD"/>
    <w:rsid w:val="00B16F38"/>
    <w:rsid w:val="00B17D30"/>
    <w:rsid w:val="00B203C4"/>
    <w:rsid w:val="00B203F8"/>
    <w:rsid w:val="00B21423"/>
    <w:rsid w:val="00B21ED3"/>
    <w:rsid w:val="00B22DFA"/>
    <w:rsid w:val="00B233E2"/>
    <w:rsid w:val="00B272DD"/>
    <w:rsid w:val="00B27E2B"/>
    <w:rsid w:val="00B30172"/>
    <w:rsid w:val="00B3040A"/>
    <w:rsid w:val="00B30F74"/>
    <w:rsid w:val="00B313C9"/>
    <w:rsid w:val="00B31ECD"/>
    <w:rsid w:val="00B33529"/>
    <w:rsid w:val="00B359B4"/>
    <w:rsid w:val="00B36189"/>
    <w:rsid w:val="00B37AFA"/>
    <w:rsid w:val="00B37E81"/>
    <w:rsid w:val="00B40680"/>
    <w:rsid w:val="00B40B36"/>
    <w:rsid w:val="00B40F7C"/>
    <w:rsid w:val="00B413B0"/>
    <w:rsid w:val="00B418D6"/>
    <w:rsid w:val="00B429FD"/>
    <w:rsid w:val="00B4349E"/>
    <w:rsid w:val="00B43D55"/>
    <w:rsid w:val="00B444B4"/>
    <w:rsid w:val="00B445D7"/>
    <w:rsid w:val="00B447BD"/>
    <w:rsid w:val="00B450E0"/>
    <w:rsid w:val="00B452C4"/>
    <w:rsid w:val="00B50054"/>
    <w:rsid w:val="00B50CDC"/>
    <w:rsid w:val="00B50D9A"/>
    <w:rsid w:val="00B50E98"/>
    <w:rsid w:val="00B516A8"/>
    <w:rsid w:val="00B52124"/>
    <w:rsid w:val="00B52D11"/>
    <w:rsid w:val="00B60720"/>
    <w:rsid w:val="00B609EF"/>
    <w:rsid w:val="00B622B8"/>
    <w:rsid w:val="00B622CC"/>
    <w:rsid w:val="00B6230F"/>
    <w:rsid w:val="00B62FD2"/>
    <w:rsid w:val="00B632AB"/>
    <w:rsid w:val="00B640B4"/>
    <w:rsid w:val="00B663AE"/>
    <w:rsid w:val="00B66E5B"/>
    <w:rsid w:val="00B7047D"/>
    <w:rsid w:val="00B70701"/>
    <w:rsid w:val="00B7249F"/>
    <w:rsid w:val="00B73E00"/>
    <w:rsid w:val="00B7423B"/>
    <w:rsid w:val="00B759F8"/>
    <w:rsid w:val="00B76B18"/>
    <w:rsid w:val="00B76F09"/>
    <w:rsid w:val="00B80759"/>
    <w:rsid w:val="00B80A19"/>
    <w:rsid w:val="00B8124A"/>
    <w:rsid w:val="00B81683"/>
    <w:rsid w:val="00B824DF"/>
    <w:rsid w:val="00B84BCC"/>
    <w:rsid w:val="00B8547D"/>
    <w:rsid w:val="00B86E57"/>
    <w:rsid w:val="00B8702B"/>
    <w:rsid w:val="00B87466"/>
    <w:rsid w:val="00B874AF"/>
    <w:rsid w:val="00B8750D"/>
    <w:rsid w:val="00B87883"/>
    <w:rsid w:val="00B879DB"/>
    <w:rsid w:val="00B91FDE"/>
    <w:rsid w:val="00B921E5"/>
    <w:rsid w:val="00B92821"/>
    <w:rsid w:val="00B928FE"/>
    <w:rsid w:val="00B92F0D"/>
    <w:rsid w:val="00B92F21"/>
    <w:rsid w:val="00B95496"/>
    <w:rsid w:val="00B95D6F"/>
    <w:rsid w:val="00B95F06"/>
    <w:rsid w:val="00B96289"/>
    <w:rsid w:val="00B970E9"/>
    <w:rsid w:val="00BA03B7"/>
    <w:rsid w:val="00BA0D6E"/>
    <w:rsid w:val="00BA1253"/>
    <w:rsid w:val="00BA2E89"/>
    <w:rsid w:val="00BA3AF7"/>
    <w:rsid w:val="00BA6DA5"/>
    <w:rsid w:val="00BB0C82"/>
    <w:rsid w:val="00BB1B3A"/>
    <w:rsid w:val="00BB3143"/>
    <w:rsid w:val="00BB3706"/>
    <w:rsid w:val="00BB41C4"/>
    <w:rsid w:val="00BB4D39"/>
    <w:rsid w:val="00BB4FBF"/>
    <w:rsid w:val="00BB69C8"/>
    <w:rsid w:val="00BB6B02"/>
    <w:rsid w:val="00BB7A1F"/>
    <w:rsid w:val="00BC041C"/>
    <w:rsid w:val="00BC064E"/>
    <w:rsid w:val="00BC0903"/>
    <w:rsid w:val="00BC09B6"/>
    <w:rsid w:val="00BC12FC"/>
    <w:rsid w:val="00BC21B2"/>
    <w:rsid w:val="00BC2381"/>
    <w:rsid w:val="00BC480C"/>
    <w:rsid w:val="00BC57BB"/>
    <w:rsid w:val="00BD17D9"/>
    <w:rsid w:val="00BD398A"/>
    <w:rsid w:val="00BD53F8"/>
    <w:rsid w:val="00BD7D0D"/>
    <w:rsid w:val="00BE09FA"/>
    <w:rsid w:val="00BE3131"/>
    <w:rsid w:val="00BE3817"/>
    <w:rsid w:val="00BE3912"/>
    <w:rsid w:val="00BE44F4"/>
    <w:rsid w:val="00BE4F42"/>
    <w:rsid w:val="00BE62AB"/>
    <w:rsid w:val="00BF13E3"/>
    <w:rsid w:val="00BF1C63"/>
    <w:rsid w:val="00BF2080"/>
    <w:rsid w:val="00BF399A"/>
    <w:rsid w:val="00BF3F5C"/>
    <w:rsid w:val="00BF4B30"/>
    <w:rsid w:val="00BF5375"/>
    <w:rsid w:val="00C006E5"/>
    <w:rsid w:val="00C020AD"/>
    <w:rsid w:val="00C02E76"/>
    <w:rsid w:val="00C030C6"/>
    <w:rsid w:val="00C043C9"/>
    <w:rsid w:val="00C0488C"/>
    <w:rsid w:val="00C05B1B"/>
    <w:rsid w:val="00C06586"/>
    <w:rsid w:val="00C0684B"/>
    <w:rsid w:val="00C0726A"/>
    <w:rsid w:val="00C1006E"/>
    <w:rsid w:val="00C10863"/>
    <w:rsid w:val="00C10D98"/>
    <w:rsid w:val="00C1192B"/>
    <w:rsid w:val="00C147B6"/>
    <w:rsid w:val="00C16253"/>
    <w:rsid w:val="00C165B4"/>
    <w:rsid w:val="00C20D04"/>
    <w:rsid w:val="00C21029"/>
    <w:rsid w:val="00C21749"/>
    <w:rsid w:val="00C2239B"/>
    <w:rsid w:val="00C22898"/>
    <w:rsid w:val="00C23151"/>
    <w:rsid w:val="00C2508E"/>
    <w:rsid w:val="00C27F0B"/>
    <w:rsid w:val="00C30E6A"/>
    <w:rsid w:val="00C31B72"/>
    <w:rsid w:val="00C3345A"/>
    <w:rsid w:val="00C33596"/>
    <w:rsid w:val="00C345CD"/>
    <w:rsid w:val="00C34C66"/>
    <w:rsid w:val="00C3537D"/>
    <w:rsid w:val="00C35FAE"/>
    <w:rsid w:val="00C36517"/>
    <w:rsid w:val="00C378B6"/>
    <w:rsid w:val="00C413B9"/>
    <w:rsid w:val="00C46CE5"/>
    <w:rsid w:val="00C47318"/>
    <w:rsid w:val="00C47894"/>
    <w:rsid w:val="00C50423"/>
    <w:rsid w:val="00C50E7E"/>
    <w:rsid w:val="00C5122E"/>
    <w:rsid w:val="00C51AEB"/>
    <w:rsid w:val="00C52C23"/>
    <w:rsid w:val="00C55ACD"/>
    <w:rsid w:val="00C579B8"/>
    <w:rsid w:val="00C57E96"/>
    <w:rsid w:val="00C61E0B"/>
    <w:rsid w:val="00C61F4F"/>
    <w:rsid w:val="00C61F71"/>
    <w:rsid w:val="00C62C1B"/>
    <w:rsid w:val="00C635DE"/>
    <w:rsid w:val="00C63FAF"/>
    <w:rsid w:val="00C6483A"/>
    <w:rsid w:val="00C648F1"/>
    <w:rsid w:val="00C65520"/>
    <w:rsid w:val="00C65533"/>
    <w:rsid w:val="00C658D1"/>
    <w:rsid w:val="00C65ED9"/>
    <w:rsid w:val="00C666CE"/>
    <w:rsid w:val="00C709BB"/>
    <w:rsid w:val="00C716D2"/>
    <w:rsid w:val="00C736B8"/>
    <w:rsid w:val="00C73E38"/>
    <w:rsid w:val="00C74F94"/>
    <w:rsid w:val="00C75C98"/>
    <w:rsid w:val="00C8029E"/>
    <w:rsid w:val="00C807D4"/>
    <w:rsid w:val="00C81A44"/>
    <w:rsid w:val="00C83963"/>
    <w:rsid w:val="00C8398B"/>
    <w:rsid w:val="00C83AC7"/>
    <w:rsid w:val="00C840E2"/>
    <w:rsid w:val="00C84E5F"/>
    <w:rsid w:val="00C857F8"/>
    <w:rsid w:val="00C86400"/>
    <w:rsid w:val="00C86422"/>
    <w:rsid w:val="00C867D2"/>
    <w:rsid w:val="00C86BEA"/>
    <w:rsid w:val="00C9010C"/>
    <w:rsid w:val="00C90158"/>
    <w:rsid w:val="00C9020B"/>
    <w:rsid w:val="00C9037F"/>
    <w:rsid w:val="00C9086A"/>
    <w:rsid w:val="00C9179C"/>
    <w:rsid w:val="00C9275B"/>
    <w:rsid w:val="00C941D7"/>
    <w:rsid w:val="00C96947"/>
    <w:rsid w:val="00CA0AA1"/>
    <w:rsid w:val="00CA2B71"/>
    <w:rsid w:val="00CA2D53"/>
    <w:rsid w:val="00CA33D1"/>
    <w:rsid w:val="00CA3EA2"/>
    <w:rsid w:val="00CA493F"/>
    <w:rsid w:val="00CA5392"/>
    <w:rsid w:val="00CA68F3"/>
    <w:rsid w:val="00CA6C11"/>
    <w:rsid w:val="00CA7177"/>
    <w:rsid w:val="00CB027A"/>
    <w:rsid w:val="00CB0848"/>
    <w:rsid w:val="00CB0913"/>
    <w:rsid w:val="00CB0A1A"/>
    <w:rsid w:val="00CB0DD0"/>
    <w:rsid w:val="00CB112B"/>
    <w:rsid w:val="00CB17C9"/>
    <w:rsid w:val="00CB20FB"/>
    <w:rsid w:val="00CB2712"/>
    <w:rsid w:val="00CB2C5E"/>
    <w:rsid w:val="00CB4026"/>
    <w:rsid w:val="00CB4267"/>
    <w:rsid w:val="00CB56D1"/>
    <w:rsid w:val="00CB6AF4"/>
    <w:rsid w:val="00CB6BDF"/>
    <w:rsid w:val="00CB6FB9"/>
    <w:rsid w:val="00CC03BE"/>
    <w:rsid w:val="00CC0431"/>
    <w:rsid w:val="00CC0529"/>
    <w:rsid w:val="00CC08B9"/>
    <w:rsid w:val="00CC0EFB"/>
    <w:rsid w:val="00CC14BD"/>
    <w:rsid w:val="00CC1E34"/>
    <w:rsid w:val="00CC2628"/>
    <w:rsid w:val="00CC2D92"/>
    <w:rsid w:val="00CC43A2"/>
    <w:rsid w:val="00CC4DA9"/>
    <w:rsid w:val="00CC526E"/>
    <w:rsid w:val="00CC5346"/>
    <w:rsid w:val="00CC5A79"/>
    <w:rsid w:val="00CC7A94"/>
    <w:rsid w:val="00CD047E"/>
    <w:rsid w:val="00CD056B"/>
    <w:rsid w:val="00CD05F7"/>
    <w:rsid w:val="00CD0A2C"/>
    <w:rsid w:val="00CD0B58"/>
    <w:rsid w:val="00CD0E19"/>
    <w:rsid w:val="00CD1634"/>
    <w:rsid w:val="00CD316F"/>
    <w:rsid w:val="00CD4A21"/>
    <w:rsid w:val="00CD51E8"/>
    <w:rsid w:val="00CD5723"/>
    <w:rsid w:val="00CD5E4E"/>
    <w:rsid w:val="00CD6722"/>
    <w:rsid w:val="00CD67B4"/>
    <w:rsid w:val="00CD6873"/>
    <w:rsid w:val="00CE0FAC"/>
    <w:rsid w:val="00CE3700"/>
    <w:rsid w:val="00CE50C1"/>
    <w:rsid w:val="00CE5349"/>
    <w:rsid w:val="00CE5465"/>
    <w:rsid w:val="00CE6229"/>
    <w:rsid w:val="00CF1F9F"/>
    <w:rsid w:val="00CF2079"/>
    <w:rsid w:val="00CF311A"/>
    <w:rsid w:val="00CF3F2F"/>
    <w:rsid w:val="00CF59BD"/>
    <w:rsid w:val="00D00E79"/>
    <w:rsid w:val="00D026DD"/>
    <w:rsid w:val="00D02EC9"/>
    <w:rsid w:val="00D038BF"/>
    <w:rsid w:val="00D04C70"/>
    <w:rsid w:val="00D04FFD"/>
    <w:rsid w:val="00D05596"/>
    <w:rsid w:val="00D1230E"/>
    <w:rsid w:val="00D12834"/>
    <w:rsid w:val="00D12D19"/>
    <w:rsid w:val="00D13179"/>
    <w:rsid w:val="00D13FA7"/>
    <w:rsid w:val="00D145E0"/>
    <w:rsid w:val="00D14865"/>
    <w:rsid w:val="00D164F6"/>
    <w:rsid w:val="00D169BF"/>
    <w:rsid w:val="00D16E5E"/>
    <w:rsid w:val="00D17FC4"/>
    <w:rsid w:val="00D20E7D"/>
    <w:rsid w:val="00D21AA2"/>
    <w:rsid w:val="00D23EAF"/>
    <w:rsid w:val="00D24745"/>
    <w:rsid w:val="00D27579"/>
    <w:rsid w:val="00D277B3"/>
    <w:rsid w:val="00D3319A"/>
    <w:rsid w:val="00D348AF"/>
    <w:rsid w:val="00D35809"/>
    <w:rsid w:val="00D3584F"/>
    <w:rsid w:val="00D36C98"/>
    <w:rsid w:val="00D401C0"/>
    <w:rsid w:val="00D407B6"/>
    <w:rsid w:val="00D409E1"/>
    <w:rsid w:val="00D411B1"/>
    <w:rsid w:val="00D421C3"/>
    <w:rsid w:val="00D4342A"/>
    <w:rsid w:val="00D4350A"/>
    <w:rsid w:val="00D436BC"/>
    <w:rsid w:val="00D43F7F"/>
    <w:rsid w:val="00D444A6"/>
    <w:rsid w:val="00D448D4"/>
    <w:rsid w:val="00D46B60"/>
    <w:rsid w:val="00D475C2"/>
    <w:rsid w:val="00D52229"/>
    <w:rsid w:val="00D522B4"/>
    <w:rsid w:val="00D53B42"/>
    <w:rsid w:val="00D5611F"/>
    <w:rsid w:val="00D569F5"/>
    <w:rsid w:val="00D56D50"/>
    <w:rsid w:val="00D57602"/>
    <w:rsid w:val="00D57EC0"/>
    <w:rsid w:val="00D61488"/>
    <w:rsid w:val="00D62DAB"/>
    <w:rsid w:val="00D6374C"/>
    <w:rsid w:val="00D63C79"/>
    <w:rsid w:val="00D64CE9"/>
    <w:rsid w:val="00D66C5B"/>
    <w:rsid w:val="00D70C83"/>
    <w:rsid w:val="00D72B9A"/>
    <w:rsid w:val="00D74D69"/>
    <w:rsid w:val="00D74DB9"/>
    <w:rsid w:val="00D7556A"/>
    <w:rsid w:val="00D75630"/>
    <w:rsid w:val="00D76205"/>
    <w:rsid w:val="00D762D2"/>
    <w:rsid w:val="00D77391"/>
    <w:rsid w:val="00D801E2"/>
    <w:rsid w:val="00D805B4"/>
    <w:rsid w:val="00D80B2B"/>
    <w:rsid w:val="00D84470"/>
    <w:rsid w:val="00D849EF"/>
    <w:rsid w:val="00D855D1"/>
    <w:rsid w:val="00D93558"/>
    <w:rsid w:val="00D94269"/>
    <w:rsid w:val="00D95289"/>
    <w:rsid w:val="00D9550C"/>
    <w:rsid w:val="00D97C9B"/>
    <w:rsid w:val="00DA2641"/>
    <w:rsid w:val="00DA31CD"/>
    <w:rsid w:val="00DA3600"/>
    <w:rsid w:val="00DA5064"/>
    <w:rsid w:val="00DA59C5"/>
    <w:rsid w:val="00DA5C06"/>
    <w:rsid w:val="00DA5F56"/>
    <w:rsid w:val="00DB1B7E"/>
    <w:rsid w:val="00DB1DCF"/>
    <w:rsid w:val="00DB3755"/>
    <w:rsid w:val="00DB4C69"/>
    <w:rsid w:val="00DB5928"/>
    <w:rsid w:val="00DB705D"/>
    <w:rsid w:val="00DB7C6B"/>
    <w:rsid w:val="00DC0A3F"/>
    <w:rsid w:val="00DC0BA1"/>
    <w:rsid w:val="00DC1B62"/>
    <w:rsid w:val="00DC259E"/>
    <w:rsid w:val="00DC2A04"/>
    <w:rsid w:val="00DC2C76"/>
    <w:rsid w:val="00DC42DA"/>
    <w:rsid w:val="00DC47DC"/>
    <w:rsid w:val="00DC59E7"/>
    <w:rsid w:val="00DC5CB0"/>
    <w:rsid w:val="00DC6163"/>
    <w:rsid w:val="00DD03CA"/>
    <w:rsid w:val="00DD0FB6"/>
    <w:rsid w:val="00DD1456"/>
    <w:rsid w:val="00DD3370"/>
    <w:rsid w:val="00DD39BE"/>
    <w:rsid w:val="00DD3F4C"/>
    <w:rsid w:val="00DD4672"/>
    <w:rsid w:val="00DD5229"/>
    <w:rsid w:val="00DD5780"/>
    <w:rsid w:val="00DD67EF"/>
    <w:rsid w:val="00DE0460"/>
    <w:rsid w:val="00DE04B8"/>
    <w:rsid w:val="00DE0EB9"/>
    <w:rsid w:val="00DE2310"/>
    <w:rsid w:val="00DE2A10"/>
    <w:rsid w:val="00DE32B6"/>
    <w:rsid w:val="00DE33DE"/>
    <w:rsid w:val="00DE475B"/>
    <w:rsid w:val="00DE55BE"/>
    <w:rsid w:val="00DE58D4"/>
    <w:rsid w:val="00DE59ED"/>
    <w:rsid w:val="00DE5EC7"/>
    <w:rsid w:val="00DE607E"/>
    <w:rsid w:val="00DE6596"/>
    <w:rsid w:val="00DE7013"/>
    <w:rsid w:val="00DF0B7F"/>
    <w:rsid w:val="00DF14E8"/>
    <w:rsid w:val="00DF2621"/>
    <w:rsid w:val="00DF4318"/>
    <w:rsid w:val="00DF537C"/>
    <w:rsid w:val="00DF57ED"/>
    <w:rsid w:val="00DF5FB5"/>
    <w:rsid w:val="00DF77EF"/>
    <w:rsid w:val="00DF7A91"/>
    <w:rsid w:val="00E04435"/>
    <w:rsid w:val="00E05969"/>
    <w:rsid w:val="00E070DC"/>
    <w:rsid w:val="00E10B98"/>
    <w:rsid w:val="00E1187B"/>
    <w:rsid w:val="00E13ADA"/>
    <w:rsid w:val="00E141C4"/>
    <w:rsid w:val="00E14F70"/>
    <w:rsid w:val="00E16AD7"/>
    <w:rsid w:val="00E20499"/>
    <w:rsid w:val="00E2172C"/>
    <w:rsid w:val="00E25A67"/>
    <w:rsid w:val="00E3183E"/>
    <w:rsid w:val="00E32CD9"/>
    <w:rsid w:val="00E32F5D"/>
    <w:rsid w:val="00E33FE8"/>
    <w:rsid w:val="00E3409D"/>
    <w:rsid w:val="00E35358"/>
    <w:rsid w:val="00E36235"/>
    <w:rsid w:val="00E37795"/>
    <w:rsid w:val="00E378E6"/>
    <w:rsid w:val="00E37F0F"/>
    <w:rsid w:val="00E37FC1"/>
    <w:rsid w:val="00E4098B"/>
    <w:rsid w:val="00E40FB7"/>
    <w:rsid w:val="00E43B67"/>
    <w:rsid w:val="00E44DB0"/>
    <w:rsid w:val="00E45617"/>
    <w:rsid w:val="00E51AA9"/>
    <w:rsid w:val="00E52448"/>
    <w:rsid w:val="00E5274C"/>
    <w:rsid w:val="00E5332F"/>
    <w:rsid w:val="00E539F8"/>
    <w:rsid w:val="00E54947"/>
    <w:rsid w:val="00E55B28"/>
    <w:rsid w:val="00E62E63"/>
    <w:rsid w:val="00E63106"/>
    <w:rsid w:val="00E6346D"/>
    <w:rsid w:val="00E63665"/>
    <w:rsid w:val="00E63F3C"/>
    <w:rsid w:val="00E650E4"/>
    <w:rsid w:val="00E6634E"/>
    <w:rsid w:val="00E67C6B"/>
    <w:rsid w:val="00E7004F"/>
    <w:rsid w:val="00E718D5"/>
    <w:rsid w:val="00E722E9"/>
    <w:rsid w:val="00E74D17"/>
    <w:rsid w:val="00E757B9"/>
    <w:rsid w:val="00E75BEC"/>
    <w:rsid w:val="00E76565"/>
    <w:rsid w:val="00E76663"/>
    <w:rsid w:val="00E76E52"/>
    <w:rsid w:val="00E77409"/>
    <w:rsid w:val="00E818FB"/>
    <w:rsid w:val="00E819D1"/>
    <w:rsid w:val="00E81E03"/>
    <w:rsid w:val="00E8276A"/>
    <w:rsid w:val="00E82B2E"/>
    <w:rsid w:val="00E83302"/>
    <w:rsid w:val="00E8350C"/>
    <w:rsid w:val="00E83F9A"/>
    <w:rsid w:val="00E84EBF"/>
    <w:rsid w:val="00E85DB8"/>
    <w:rsid w:val="00E85FC4"/>
    <w:rsid w:val="00E86413"/>
    <w:rsid w:val="00E8668E"/>
    <w:rsid w:val="00E875BA"/>
    <w:rsid w:val="00E92954"/>
    <w:rsid w:val="00E933FF"/>
    <w:rsid w:val="00E949D1"/>
    <w:rsid w:val="00E94CF4"/>
    <w:rsid w:val="00E94E61"/>
    <w:rsid w:val="00E956BA"/>
    <w:rsid w:val="00E95E56"/>
    <w:rsid w:val="00E97167"/>
    <w:rsid w:val="00E97B52"/>
    <w:rsid w:val="00EA041E"/>
    <w:rsid w:val="00EA14C7"/>
    <w:rsid w:val="00EA24D4"/>
    <w:rsid w:val="00EA26F1"/>
    <w:rsid w:val="00EA2A65"/>
    <w:rsid w:val="00EA2EC1"/>
    <w:rsid w:val="00EA31EF"/>
    <w:rsid w:val="00EA32A1"/>
    <w:rsid w:val="00EA34E6"/>
    <w:rsid w:val="00EA4224"/>
    <w:rsid w:val="00EA4795"/>
    <w:rsid w:val="00EA49E4"/>
    <w:rsid w:val="00EA6293"/>
    <w:rsid w:val="00EA7B77"/>
    <w:rsid w:val="00EB18C9"/>
    <w:rsid w:val="00EB2832"/>
    <w:rsid w:val="00EB3854"/>
    <w:rsid w:val="00EB4EB8"/>
    <w:rsid w:val="00EB5F5A"/>
    <w:rsid w:val="00EB7348"/>
    <w:rsid w:val="00EC3C9A"/>
    <w:rsid w:val="00EC41D5"/>
    <w:rsid w:val="00EC4395"/>
    <w:rsid w:val="00EC6EDF"/>
    <w:rsid w:val="00EC79C4"/>
    <w:rsid w:val="00ED0243"/>
    <w:rsid w:val="00ED1404"/>
    <w:rsid w:val="00ED21F9"/>
    <w:rsid w:val="00ED23FA"/>
    <w:rsid w:val="00ED2918"/>
    <w:rsid w:val="00ED3804"/>
    <w:rsid w:val="00ED40DC"/>
    <w:rsid w:val="00ED53F7"/>
    <w:rsid w:val="00ED5A6A"/>
    <w:rsid w:val="00ED5BF4"/>
    <w:rsid w:val="00ED5E82"/>
    <w:rsid w:val="00ED691F"/>
    <w:rsid w:val="00ED7278"/>
    <w:rsid w:val="00ED75D4"/>
    <w:rsid w:val="00ED7867"/>
    <w:rsid w:val="00EE0AB2"/>
    <w:rsid w:val="00EE0B1E"/>
    <w:rsid w:val="00EE14B3"/>
    <w:rsid w:val="00EE1C71"/>
    <w:rsid w:val="00EE3709"/>
    <w:rsid w:val="00EE4BDF"/>
    <w:rsid w:val="00EE4C05"/>
    <w:rsid w:val="00EE4D0B"/>
    <w:rsid w:val="00EE564C"/>
    <w:rsid w:val="00EE5BC9"/>
    <w:rsid w:val="00EE5CB1"/>
    <w:rsid w:val="00EE644B"/>
    <w:rsid w:val="00EE777A"/>
    <w:rsid w:val="00EE7F52"/>
    <w:rsid w:val="00EF09BB"/>
    <w:rsid w:val="00EF2DFE"/>
    <w:rsid w:val="00EF5093"/>
    <w:rsid w:val="00EF65BE"/>
    <w:rsid w:val="00EF7E62"/>
    <w:rsid w:val="00F01C53"/>
    <w:rsid w:val="00F01F98"/>
    <w:rsid w:val="00F03D2F"/>
    <w:rsid w:val="00F04E33"/>
    <w:rsid w:val="00F06464"/>
    <w:rsid w:val="00F06A04"/>
    <w:rsid w:val="00F07CD6"/>
    <w:rsid w:val="00F104D8"/>
    <w:rsid w:val="00F111BC"/>
    <w:rsid w:val="00F1203E"/>
    <w:rsid w:val="00F1229B"/>
    <w:rsid w:val="00F13C67"/>
    <w:rsid w:val="00F161FB"/>
    <w:rsid w:val="00F16458"/>
    <w:rsid w:val="00F16F43"/>
    <w:rsid w:val="00F245DB"/>
    <w:rsid w:val="00F255A0"/>
    <w:rsid w:val="00F25809"/>
    <w:rsid w:val="00F2672F"/>
    <w:rsid w:val="00F30024"/>
    <w:rsid w:val="00F31C52"/>
    <w:rsid w:val="00F31D47"/>
    <w:rsid w:val="00F33077"/>
    <w:rsid w:val="00F333CE"/>
    <w:rsid w:val="00F336E4"/>
    <w:rsid w:val="00F348F8"/>
    <w:rsid w:val="00F355D4"/>
    <w:rsid w:val="00F35880"/>
    <w:rsid w:val="00F369BB"/>
    <w:rsid w:val="00F3723D"/>
    <w:rsid w:val="00F404B9"/>
    <w:rsid w:val="00F40513"/>
    <w:rsid w:val="00F40F10"/>
    <w:rsid w:val="00F4258E"/>
    <w:rsid w:val="00F427AF"/>
    <w:rsid w:val="00F42803"/>
    <w:rsid w:val="00F42CEE"/>
    <w:rsid w:val="00F42E34"/>
    <w:rsid w:val="00F4369C"/>
    <w:rsid w:val="00F43720"/>
    <w:rsid w:val="00F443A7"/>
    <w:rsid w:val="00F4521D"/>
    <w:rsid w:val="00F4672B"/>
    <w:rsid w:val="00F47050"/>
    <w:rsid w:val="00F4737B"/>
    <w:rsid w:val="00F47A28"/>
    <w:rsid w:val="00F50AD7"/>
    <w:rsid w:val="00F50B4D"/>
    <w:rsid w:val="00F51BB4"/>
    <w:rsid w:val="00F537A4"/>
    <w:rsid w:val="00F54D0F"/>
    <w:rsid w:val="00F54E19"/>
    <w:rsid w:val="00F57D56"/>
    <w:rsid w:val="00F60CED"/>
    <w:rsid w:val="00F614C9"/>
    <w:rsid w:val="00F61A4B"/>
    <w:rsid w:val="00F61B95"/>
    <w:rsid w:val="00F6217D"/>
    <w:rsid w:val="00F629E8"/>
    <w:rsid w:val="00F64C08"/>
    <w:rsid w:val="00F64EA4"/>
    <w:rsid w:val="00F64F99"/>
    <w:rsid w:val="00F653D4"/>
    <w:rsid w:val="00F659E7"/>
    <w:rsid w:val="00F65A25"/>
    <w:rsid w:val="00F65A2D"/>
    <w:rsid w:val="00F65FC5"/>
    <w:rsid w:val="00F67A3F"/>
    <w:rsid w:val="00F67F70"/>
    <w:rsid w:val="00F71384"/>
    <w:rsid w:val="00F73D6A"/>
    <w:rsid w:val="00F74B5F"/>
    <w:rsid w:val="00F75C60"/>
    <w:rsid w:val="00F76D86"/>
    <w:rsid w:val="00F77FB9"/>
    <w:rsid w:val="00F8012D"/>
    <w:rsid w:val="00F8026C"/>
    <w:rsid w:val="00F81267"/>
    <w:rsid w:val="00F81B99"/>
    <w:rsid w:val="00F8268F"/>
    <w:rsid w:val="00F826A4"/>
    <w:rsid w:val="00F8297F"/>
    <w:rsid w:val="00F82F5A"/>
    <w:rsid w:val="00F837EF"/>
    <w:rsid w:val="00F83AA6"/>
    <w:rsid w:val="00F843F1"/>
    <w:rsid w:val="00F862CD"/>
    <w:rsid w:val="00F8642F"/>
    <w:rsid w:val="00F869E4"/>
    <w:rsid w:val="00F871CA"/>
    <w:rsid w:val="00F9036C"/>
    <w:rsid w:val="00F912E6"/>
    <w:rsid w:val="00F9231E"/>
    <w:rsid w:val="00F93F27"/>
    <w:rsid w:val="00F94E99"/>
    <w:rsid w:val="00F9545E"/>
    <w:rsid w:val="00F971E0"/>
    <w:rsid w:val="00F971EB"/>
    <w:rsid w:val="00F979BC"/>
    <w:rsid w:val="00FA005D"/>
    <w:rsid w:val="00FA08B4"/>
    <w:rsid w:val="00FA1204"/>
    <w:rsid w:val="00FA21F0"/>
    <w:rsid w:val="00FA2BCF"/>
    <w:rsid w:val="00FA6382"/>
    <w:rsid w:val="00FA68D5"/>
    <w:rsid w:val="00FB01B6"/>
    <w:rsid w:val="00FB0230"/>
    <w:rsid w:val="00FB0409"/>
    <w:rsid w:val="00FB1163"/>
    <w:rsid w:val="00FB19B9"/>
    <w:rsid w:val="00FB2828"/>
    <w:rsid w:val="00FB3755"/>
    <w:rsid w:val="00FB3DEF"/>
    <w:rsid w:val="00FB4306"/>
    <w:rsid w:val="00FB56B8"/>
    <w:rsid w:val="00FB5C99"/>
    <w:rsid w:val="00FB6A75"/>
    <w:rsid w:val="00FB6C0A"/>
    <w:rsid w:val="00FB7976"/>
    <w:rsid w:val="00FB7E27"/>
    <w:rsid w:val="00FC1AE9"/>
    <w:rsid w:val="00FC1C13"/>
    <w:rsid w:val="00FC2613"/>
    <w:rsid w:val="00FC38D2"/>
    <w:rsid w:val="00FC3D71"/>
    <w:rsid w:val="00FC68CD"/>
    <w:rsid w:val="00FC6F11"/>
    <w:rsid w:val="00FC7176"/>
    <w:rsid w:val="00FC7D12"/>
    <w:rsid w:val="00FD0F1B"/>
    <w:rsid w:val="00FD11EB"/>
    <w:rsid w:val="00FD12F1"/>
    <w:rsid w:val="00FD1D34"/>
    <w:rsid w:val="00FD232B"/>
    <w:rsid w:val="00FD2B91"/>
    <w:rsid w:val="00FD2E03"/>
    <w:rsid w:val="00FD388C"/>
    <w:rsid w:val="00FD4D62"/>
    <w:rsid w:val="00FD64C1"/>
    <w:rsid w:val="00FD69C6"/>
    <w:rsid w:val="00FD7B71"/>
    <w:rsid w:val="00FE1894"/>
    <w:rsid w:val="00FE2392"/>
    <w:rsid w:val="00FE2FD4"/>
    <w:rsid w:val="00FE32D3"/>
    <w:rsid w:val="00FE601B"/>
    <w:rsid w:val="00FE6824"/>
    <w:rsid w:val="00FE691D"/>
    <w:rsid w:val="00FE7C3F"/>
    <w:rsid w:val="00FF3E11"/>
    <w:rsid w:val="00FF4582"/>
    <w:rsid w:val="00FF48AF"/>
    <w:rsid w:val="00FF6AF4"/>
    <w:rsid w:val="00FF6C07"/>
    <w:rsid w:val="00FF7222"/>
    <w:rsid w:val="00FF72D7"/>
    <w:rsid w:val="00FF75E3"/>
    <w:rsid w:val="07B1E3DA"/>
    <w:rsid w:val="0822CA1E"/>
    <w:rsid w:val="0CE5117D"/>
    <w:rsid w:val="0E88D9FC"/>
    <w:rsid w:val="0EA47240"/>
    <w:rsid w:val="1B31C554"/>
    <w:rsid w:val="20238377"/>
    <w:rsid w:val="22497307"/>
    <w:rsid w:val="2474D265"/>
    <w:rsid w:val="29F56197"/>
    <w:rsid w:val="2B040479"/>
    <w:rsid w:val="2DF370F3"/>
    <w:rsid w:val="2E2A5153"/>
    <w:rsid w:val="2F8DE08E"/>
    <w:rsid w:val="3760A9B2"/>
    <w:rsid w:val="38D9FD87"/>
    <w:rsid w:val="39A0CD90"/>
    <w:rsid w:val="3BD75334"/>
    <w:rsid w:val="4319A76A"/>
    <w:rsid w:val="44E2DE27"/>
    <w:rsid w:val="465B09EA"/>
    <w:rsid w:val="473E7707"/>
    <w:rsid w:val="481D1A32"/>
    <w:rsid w:val="4B7CF97E"/>
    <w:rsid w:val="4C4D751A"/>
    <w:rsid w:val="4D83D11C"/>
    <w:rsid w:val="4DC5A0DD"/>
    <w:rsid w:val="4EC6A298"/>
    <w:rsid w:val="500F77FB"/>
    <w:rsid w:val="54AAFA1F"/>
    <w:rsid w:val="64DDC350"/>
    <w:rsid w:val="651B9702"/>
    <w:rsid w:val="67DC32B2"/>
    <w:rsid w:val="6845FD2F"/>
    <w:rsid w:val="6968CB12"/>
    <w:rsid w:val="6D3862C3"/>
    <w:rsid w:val="71747554"/>
    <w:rsid w:val="7A54B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EDC29"/>
  <w15:docId w15:val="{2A4EAB28-ECAB-440A-BF25-75C13656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58A3"/>
  </w:style>
  <w:style w:type="paragraph" w:styleId="Nagwek2">
    <w:name w:val="heading 2"/>
    <w:basedOn w:val="Normalny"/>
    <w:next w:val="Normalny"/>
    <w:link w:val="Nagwek2Znak"/>
    <w:uiPriority w:val="99"/>
    <w:qFormat/>
    <w:rsid w:val="005E2914"/>
    <w:pPr>
      <w:keepNext/>
      <w:keepLines/>
      <w:numPr>
        <w:ilvl w:val="1"/>
        <w:numId w:val="116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E2914"/>
    <w:pPr>
      <w:keepNext/>
      <w:keepLines/>
      <w:numPr>
        <w:ilvl w:val="2"/>
        <w:numId w:val="116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E2914"/>
    <w:pPr>
      <w:keepNext/>
      <w:keepLines/>
      <w:numPr>
        <w:ilvl w:val="3"/>
        <w:numId w:val="116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E2914"/>
    <w:pPr>
      <w:keepLines/>
      <w:numPr>
        <w:ilvl w:val="4"/>
        <w:numId w:val="116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E2914"/>
    <w:pPr>
      <w:keepLines/>
      <w:numPr>
        <w:ilvl w:val="5"/>
        <w:numId w:val="116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E2914"/>
    <w:pPr>
      <w:keepLines/>
      <w:numPr>
        <w:ilvl w:val="6"/>
        <w:numId w:val="116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E2914"/>
    <w:pPr>
      <w:keepLines/>
      <w:numPr>
        <w:ilvl w:val="7"/>
        <w:numId w:val="116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E2914"/>
    <w:pPr>
      <w:keepLines/>
      <w:numPr>
        <w:ilvl w:val="8"/>
        <w:numId w:val="116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414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14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14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4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14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44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C52C23"/>
    <w:pPr>
      <w:ind w:left="720"/>
      <w:contextualSpacing/>
    </w:pPr>
  </w:style>
  <w:style w:type="paragraph" w:customStyle="1" w:styleId="Default">
    <w:name w:val="Default"/>
    <w:uiPriority w:val="99"/>
    <w:rsid w:val="008D74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33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99"/>
    <w:locked/>
    <w:rsid w:val="006B644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1E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E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1EF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1E2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2C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0F3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7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883"/>
  </w:style>
  <w:style w:type="paragraph" w:styleId="Stopka">
    <w:name w:val="footer"/>
    <w:basedOn w:val="Normalny"/>
    <w:link w:val="StopkaZnak"/>
    <w:uiPriority w:val="99"/>
    <w:unhideWhenUsed/>
    <w:rsid w:val="00B87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883"/>
  </w:style>
  <w:style w:type="character" w:styleId="Hipercze">
    <w:name w:val="Hyperlink"/>
    <w:basedOn w:val="Domylnaczcionkaakapitu"/>
    <w:uiPriority w:val="99"/>
    <w:unhideWhenUsed/>
    <w:rsid w:val="00205139"/>
    <w:rPr>
      <w:color w:val="0000FF"/>
      <w:u w:val="single"/>
    </w:rPr>
  </w:style>
  <w:style w:type="paragraph" w:styleId="Poprawka">
    <w:name w:val="Revision"/>
    <w:hidden/>
    <w:uiPriority w:val="99"/>
    <w:semiHidden/>
    <w:rsid w:val="003F2FA2"/>
    <w:pPr>
      <w:spacing w:after="0" w:line="240" w:lineRule="auto"/>
    </w:pPr>
  </w:style>
  <w:style w:type="table" w:customStyle="1" w:styleId="Tabela-Siatka2">
    <w:name w:val="Tabela - Siatka2"/>
    <w:basedOn w:val="Standardowy"/>
    <w:next w:val="Tabela-Siatka"/>
    <w:uiPriority w:val="39"/>
    <w:rsid w:val="005E0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9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39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56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5E2914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E2914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E2914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5E2914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5E2914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5E2914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5E2914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E2914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customStyle="1" w:styleId="text-justify">
    <w:name w:val="text-justify"/>
    <w:basedOn w:val="Domylnaczcionkaakapitu"/>
    <w:rsid w:val="008A6E09"/>
  </w:style>
  <w:style w:type="character" w:customStyle="1" w:styleId="alb">
    <w:name w:val="a_lb"/>
    <w:basedOn w:val="Domylnaczcionkaakapitu"/>
    <w:rsid w:val="008A6E09"/>
  </w:style>
  <w:style w:type="character" w:styleId="UyteHipercze">
    <w:name w:val="FollowedHyperlink"/>
    <w:basedOn w:val="Domylnaczcionkaakapitu"/>
    <w:uiPriority w:val="99"/>
    <w:semiHidden/>
    <w:unhideWhenUsed/>
    <w:rsid w:val="00A458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6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40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b0841afecd5d4d5e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cf88bdd2d0864037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tatni xmlns="b2200875-f5c9-4bd1-8bcf-8f32b71f99af">false</Ostatni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3E619102FAEE43BA928242D56E262F" ma:contentTypeVersion="3" ma:contentTypeDescription="Utwórz nowy dokument." ma:contentTypeScope="" ma:versionID="fc3cbb5f55a69339d31cc1999eac6ee3">
  <xsd:schema xmlns:xsd="http://www.w3.org/2001/XMLSchema" xmlns:xs="http://www.w3.org/2001/XMLSchema" xmlns:p="http://schemas.microsoft.com/office/2006/metadata/properties" xmlns:ns2="b2200875-f5c9-4bd1-8bcf-8f32b71f99af" targetNamespace="http://schemas.microsoft.com/office/2006/metadata/properties" ma:root="true" ma:fieldsID="41af5f8c7a62eb587c1b7c4d41c5d563" ns2:_="">
    <xsd:import namespace="b2200875-f5c9-4bd1-8bcf-8f32b71f99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Ostatn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200875-f5c9-4bd1-8bcf-8f32b71f99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Ostatni" ma:index="10" nillable="true" ma:displayName="Ostatni" ma:default="0" ma:internalName="Ostatn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B27B3-544D-4740-9F2F-FAD7409C9DD8}">
  <ds:schemaRefs>
    <ds:schemaRef ds:uri="http://schemas.microsoft.com/office/2006/metadata/properties"/>
    <ds:schemaRef ds:uri="http://schemas.microsoft.com/office/infopath/2007/PartnerControls"/>
    <ds:schemaRef ds:uri="b2200875-f5c9-4bd1-8bcf-8f32b71f99af"/>
  </ds:schemaRefs>
</ds:datastoreItem>
</file>

<file path=customXml/itemProps2.xml><?xml version="1.0" encoding="utf-8"?>
<ds:datastoreItem xmlns:ds="http://schemas.openxmlformats.org/officeDocument/2006/customXml" ds:itemID="{B9E49CB6-61FF-4AFC-BC33-51A0967B1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200875-f5c9-4bd1-8bcf-8f32b71f99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3B5121-AD1D-4B8D-8C2F-99B856D24A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30B954-F862-407B-BF4F-AB74CB4DB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8910</Words>
  <Characters>53460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Wiktorowicz Andrzej</dc:creator>
  <cp:lastModifiedBy>Bartoszewski Paweł</cp:lastModifiedBy>
  <cp:revision>2</cp:revision>
  <cp:lastPrinted>2019-07-22T05:56:00Z</cp:lastPrinted>
  <dcterms:created xsi:type="dcterms:W3CDTF">2022-01-05T07:52:00Z</dcterms:created>
  <dcterms:modified xsi:type="dcterms:W3CDTF">2022-01-05T07:52:00Z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0x010100553E619102FAEE43BA928242D56E262F</vt:lpwstr>
  </property>
</Properties>
</file>